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3487" w14:textId="7FB22AF1" w:rsidR="003635A3" w:rsidRDefault="003635A3" w:rsidP="003635A3">
      <w:pPr>
        <w:spacing w:after="0" w:line="240" w:lineRule="auto"/>
        <w:rPr>
          <w:rFonts w:eastAsia="Times New Roman" w:cs="Times New Roman"/>
          <w:b/>
          <w:sz w:val="20"/>
          <w:szCs w:val="20"/>
        </w:rPr>
      </w:pPr>
      <w:r>
        <w:rPr>
          <w:rFonts w:eastAsia="Times New Roman" w:cs="Times New Roman"/>
          <w:b/>
          <w:sz w:val="20"/>
          <w:szCs w:val="20"/>
        </w:rPr>
        <w:t xml:space="preserve">Časť A: </w:t>
      </w:r>
      <w:r w:rsidRPr="00EA7242">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EA7242">
        <w:rPr>
          <w:rFonts w:eastAsia="Times New Roman" w:cs="Times New Roman"/>
          <w:b/>
          <w:sz w:val="20"/>
          <w:szCs w:val="20"/>
        </w:rPr>
        <w:t xml:space="preserve"> hár</w:t>
      </w:r>
      <w:r>
        <w:rPr>
          <w:rFonts w:eastAsia="Times New Roman" w:cs="Times New Roman"/>
          <w:b/>
          <w:sz w:val="20"/>
          <w:szCs w:val="20"/>
        </w:rPr>
        <w:t xml:space="preserve">ok </w:t>
      </w:r>
    </w:p>
    <w:p w14:paraId="129A6BBB" w14:textId="77777777" w:rsidR="00FC6412" w:rsidRDefault="00FC6412" w:rsidP="00FC6412">
      <w:pPr>
        <w:spacing w:after="0" w:line="240" w:lineRule="auto"/>
        <w:rPr>
          <w:rFonts w:eastAsia="Times New Roman" w:cs="Times New Roman"/>
          <w:b/>
          <w:sz w:val="20"/>
          <w:szCs w:val="20"/>
        </w:rPr>
      </w:pPr>
    </w:p>
    <w:p w14:paraId="4DE77C7D" w14:textId="77777777" w:rsidR="007921D0" w:rsidRPr="00FD028A" w:rsidRDefault="007921D0"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0A4F5199" w:rsidR="00814754" w:rsidRPr="00B50FF9" w:rsidRDefault="00814754" w:rsidP="0089051E">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lastRenderedPageBreak/>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8"/>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9"/>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0"/>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1"/>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4"/>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5"/>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Default="00FD028A" w:rsidP="00A66794"/>
    <w:p w14:paraId="7126570F" w14:textId="5280458E" w:rsidR="003635A3" w:rsidRDefault="003635A3" w:rsidP="00A66794"/>
    <w:p w14:paraId="6E83D49C" w14:textId="77777777" w:rsidR="003635A3" w:rsidRDefault="003635A3" w:rsidP="00A66794"/>
    <w:p w14:paraId="6069719C" w14:textId="77777777" w:rsidR="003635A3" w:rsidRDefault="003635A3" w:rsidP="00A66794"/>
    <w:p w14:paraId="6AD4B766" w14:textId="77777777" w:rsidR="003635A3" w:rsidRDefault="003635A3" w:rsidP="00A66794"/>
    <w:p w14:paraId="0F461CE4" w14:textId="2E62F738" w:rsidR="003635A3" w:rsidRDefault="003635A3" w:rsidP="00A66794">
      <w:pPr>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ok</w:t>
      </w:r>
    </w:p>
    <w:p w14:paraId="2531159C" w14:textId="77777777" w:rsidR="003635A3" w:rsidRDefault="003635A3" w:rsidP="003635A3">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
      <w:tr w:rsidR="003635A3" w14:paraId="755564CB" w14:textId="77777777" w:rsidTr="00EA7242">
        <w:trPr>
          <w:trHeight w:val="2000"/>
          <w:jc w:val="center"/>
        </w:trPr>
        <w:tc>
          <w:tcPr>
            <w:tcW w:w="9747" w:type="dxa"/>
            <w:gridSpan w:val="6"/>
            <w:shd w:val="clear" w:color="auto" w:fill="5F497A" w:themeFill="accent4" w:themeFillShade="BF"/>
            <w:vAlign w:val="center"/>
          </w:tcPr>
          <w:p w14:paraId="6F218E1A" w14:textId="6C391CD7" w:rsidR="003635A3" w:rsidRPr="00B2461A" w:rsidRDefault="003635A3">
            <w:pPr>
              <w:jc w:val="center"/>
              <w:rPr>
                <w:b/>
                <w:color w:val="FFFFFF" w:themeColor="background1"/>
                <w:sz w:val="36"/>
                <w:szCs w:val="36"/>
              </w:rPr>
            </w:pPr>
            <w:r>
              <w:rPr>
                <w:b/>
                <w:color w:val="FFFFFF" w:themeColor="background1"/>
                <w:sz w:val="36"/>
                <w:szCs w:val="36"/>
              </w:rPr>
              <w:lastRenderedPageBreak/>
              <w:t>Individuálny h</w:t>
            </w:r>
            <w:r w:rsidRPr="00B2461A">
              <w:rPr>
                <w:b/>
                <w:color w:val="FFFFFF" w:themeColor="background1"/>
                <w:sz w:val="36"/>
                <w:szCs w:val="36"/>
              </w:rPr>
              <w:t>odnotiaci hárok odborného hodnotenia žiadosti o nenávratný finančný príspevok</w:t>
            </w:r>
          </w:p>
        </w:tc>
      </w:tr>
      <w:tr w:rsidR="003635A3" w:rsidRPr="00B50FF9" w14:paraId="09E87BA7" w14:textId="77777777" w:rsidTr="00EA7242">
        <w:trPr>
          <w:trHeight w:val="330"/>
          <w:jc w:val="center"/>
        </w:trPr>
        <w:tc>
          <w:tcPr>
            <w:tcW w:w="2688" w:type="dxa"/>
            <w:gridSpan w:val="2"/>
            <w:vAlign w:val="center"/>
          </w:tcPr>
          <w:p w14:paraId="6808A89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2F37C760"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Efektívna verejná správa</w:t>
            </w:r>
          </w:p>
        </w:tc>
      </w:tr>
      <w:tr w:rsidR="003635A3" w:rsidRPr="00B50FF9" w14:paraId="0E956988" w14:textId="77777777" w:rsidTr="00EA7242">
        <w:trPr>
          <w:trHeight w:val="291"/>
          <w:jc w:val="center"/>
        </w:trPr>
        <w:tc>
          <w:tcPr>
            <w:tcW w:w="2688" w:type="dxa"/>
            <w:gridSpan w:val="2"/>
            <w:vAlign w:val="center"/>
          </w:tcPr>
          <w:p w14:paraId="36DC7DFA"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43D99E29" w14:textId="77777777" w:rsidR="003635A3" w:rsidRPr="00B50FF9" w:rsidRDefault="003635A3" w:rsidP="00EA7242">
            <w:pPr>
              <w:tabs>
                <w:tab w:val="left" w:pos="1695"/>
              </w:tabs>
              <w:rPr>
                <w:rFonts w:ascii="Arial" w:hAnsi="Arial" w:cs="Arial"/>
                <w:sz w:val="19"/>
                <w:szCs w:val="19"/>
              </w:rPr>
            </w:pPr>
            <w:r w:rsidRPr="00D552A6">
              <w:rPr>
                <w:rFonts w:ascii="Arial" w:hAnsi="Arial" w:cs="Arial"/>
                <w:sz w:val="19"/>
                <w:szCs w:val="19"/>
              </w:rPr>
              <w:t>PO č.  3 – Technická pomoc</w:t>
            </w:r>
          </w:p>
        </w:tc>
      </w:tr>
      <w:tr w:rsidR="003635A3" w:rsidRPr="00B50FF9" w14:paraId="7FD3203F" w14:textId="77777777" w:rsidTr="00EA7242">
        <w:trPr>
          <w:trHeight w:val="255"/>
          <w:jc w:val="center"/>
        </w:trPr>
        <w:tc>
          <w:tcPr>
            <w:tcW w:w="2688" w:type="dxa"/>
            <w:gridSpan w:val="2"/>
            <w:vAlign w:val="center"/>
          </w:tcPr>
          <w:p w14:paraId="14FE49B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7A5DE97B" w14:textId="77777777" w:rsidR="003635A3" w:rsidRPr="00B50FF9" w:rsidRDefault="003635A3" w:rsidP="00EA7242">
            <w:pPr>
              <w:tabs>
                <w:tab w:val="left" w:pos="1695"/>
              </w:tabs>
              <w:rPr>
                <w:rFonts w:ascii="Arial" w:hAnsi="Arial" w:cs="Arial"/>
                <w:sz w:val="19"/>
                <w:szCs w:val="19"/>
              </w:rPr>
            </w:pPr>
          </w:p>
        </w:tc>
      </w:tr>
      <w:tr w:rsidR="003635A3" w:rsidRPr="00B50FF9" w14:paraId="6521885C" w14:textId="77777777" w:rsidTr="00EA7242">
        <w:trPr>
          <w:trHeight w:val="330"/>
          <w:jc w:val="center"/>
        </w:trPr>
        <w:tc>
          <w:tcPr>
            <w:tcW w:w="2688" w:type="dxa"/>
            <w:gridSpan w:val="2"/>
            <w:vAlign w:val="center"/>
          </w:tcPr>
          <w:p w14:paraId="618907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60FD0123" w14:textId="77777777" w:rsidR="003635A3" w:rsidRPr="00B50FF9" w:rsidRDefault="003635A3" w:rsidP="00EA7242">
            <w:pPr>
              <w:tabs>
                <w:tab w:val="left" w:pos="1695"/>
              </w:tabs>
              <w:rPr>
                <w:rFonts w:ascii="Arial" w:hAnsi="Arial" w:cs="Arial"/>
                <w:sz w:val="19"/>
                <w:szCs w:val="19"/>
              </w:rPr>
            </w:pPr>
          </w:p>
        </w:tc>
      </w:tr>
      <w:tr w:rsidR="003635A3" w:rsidRPr="00B50FF9" w14:paraId="3B881A45" w14:textId="77777777" w:rsidTr="00EA7242">
        <w:trPr>
          <w:trHeight w:val="288"/>
          <w:jc w:val="center"/>
        </w:trPr>
        <w:tc>
          <w:tcPr>
            <w:tcW w:w="2688" w:type="dxa"/>
            <w:gridSpan w:val="2"/>
            <w:vAlign w:val="center"/>
          </w:tcPr>
          <w:p w14:paraId="527919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0ADF81ED" w14:textId="77777777" w:rsidR="003635A3" w:rsidRPr="00B50FF9" w:rsidRDefault="003635A3" w:rsidP="00EA7242">
            <w:pPr>
              <w:tabs>
                <w:tab w:val="left" w:pos="1695"/>
              </w:tabs>
              <w:rPr>
                <w:rFonts w:ascii="Arial" w:hAnsi="Arial" w:cs="Arial"/>
                <w:sz w:val="19"/>
                <w:szCs w:val="19"/>
              </w:rPr>
            </w:pPr>
          </w:p>
        </w:tc>
      </w:tr>
      <w:tr w:rsidR="003635A3" w:rsidRPr="00B50FF9" w14:paraId="23B949F5" w14:textId="77777777" w:rsidTr="00EA7242">
        <w:trPr>
          <w:trHeight w:val="285"/>
          <w:jc w:val="center"/>
        </w:trPr>
        <w:tc>
          <w:tcPr>
            <w:tcW w:w="2688" w:type="dxa"/>
            <w:gridSpan w:val="2"/>
            <w:vAlign w:val="center"/>
          </w:tcPr>
          <w:p w14:paraId="6F64933E"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0071AAFD" w14:textId="77777777" w:rsidR="003635A3" w:rsidRPr="00B50FF9" w:rsidRDefault="003635A3" w:rsidP="00EA7242">
            <w:pPr>
              <w:tabs>
                <w:tab w:val="left" w:pos="1695"/>
              </w:tabs>
              <w:rPr>
                <w:rFonts w:ascii="Arial" w:hAnsi="Arial" w:cs="Arial"/>
                <w:sz w:val="19"/>
                <w:szCs w:val="19"/>
              </w:rPr>
            </w:pPr>
          </w:p>
        </w:tc>
      </w:tr>
      <w:tr w:rsidR="003635A3" w:rsidRPr="00B50FF9" w14:paraId="706212B0" w14:textId="77777777" w:rsidTr="00EA7242">
        <w:trPr>
          <w:trHeight w:val="252"/>
          <w:jc w:val="center"/>
        </w:trPr>
        <w:tc>
          <w:tcPr>
            <w:tcW w:w="2688" w:type="dxa"/>
            <w:gridSpan w:val="2"/>
            <w:vAlign w:val="center"/>
          </w:tcPr>
          <w:p w14:paraId="16570FA1" w14:textId="77777777" w:rsidR="003635A3" w:rsidRPr="00B50FF9" w:rsidRDefault="003635A3" w:rsidP="00EA7242">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24FF4761" w14:textId="77777777" w:rsidR="003635A3" w:rsidRPr="00B50FF9" w:rsidRDefault="003635A3" w:rsidP="00EA7242">
            <w:pPr>
              <w:tabs>
                <w:tab w:val="left" w:pos="1701"/>
              </w:tabs>
              <w:rPr>
                <w:rFonts w:ascii="Arial" w:hAnsi="Arial" w:cs="Arial"/>
                <w:sz w:val="19"/>
                <w:szCs w:val="19"/>
              </w:rPr>
            </w:pPr>
          </w:p>
        </w:tc>
      </w:tr>
      <w:tr w:rsidR="00FC0404" w:rsidRPr="00B50FF9" w14:paraId="1E5B0301" w14:textId="77777777" w:rsidTr="008B50EA">
        <w:trPr>
          <w:jc w:val="center"/>
        </w:trPr>
        <w:tc>
          <w:tcPr>
            <w:tcW w:w="700" w:type="dxa"/>
            <w:shd w:val="clear" w:color="auto" w:fill="B2A1C7" w:themeFill="accent4" w:themeFillTint="99"/>
          </w:tcPr>
          <w:p w14:paraId="7D73E634"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62534FA6"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Vylučujúce hodnotiace kritériá</w:t>
            </w:r>
          </w:p>
        </w:tc>
        <w:tc>
          <w:tcPr>
            <w:tcW w:w="1915" w:type="dxa"/>
            <w:gridSpan w:val="2"/>
            <w:shd w:val="clear" w:color="auto" w:fill="B2A1C7" w:themeFill="accent4" w:themeFillTint="99"/>
          </w:tcPr>
          <w:p w14:paraId="31238FC3"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2572" w:type="dxa"/>
            <w:shd w:val="clear" w:color="auto" w:fill="B2A1C7" w:themeFill="accent4" w:themeFillTint="99"/>
          </w:tcPr>
          <w:p w14:paraId="1F140BC6" w14:textId="17A00C86" w:rsidR="00FC0404" w:rsidRPr="00B50FF9" w:rsidRDefault="00FC0404" w:rsidP="00EA7242">
            <w:pPr>
              <w:jc w:val="center"/>
              <w:rPr>
                <w:rFonts w:ascii="Arial" w:hAnsi="Arial" w:cs="Arial"/>
                <w:b/>
                <w:sz w:val="19"/>
                <w:szCs w:val="19"/>
              </w:rPr>
            </w:pPr>
            <w:ins w:id="1" w:author="Zuzana Hušeková" w:date="2018-06-28T11:43:00Z">
              <w:r>
                <w:rPr>
                  <w:b/>
                </w:rPr>
                <w:t>Výsledok posúdenia</w:t>
              </w:r>
              <w:r>
                <w:rPr>
                  <w:rStyle w:val="Odkaznapoznmkupodiarou"/>
                  <w:b/>
                </w:rPr>
                <w:footnoteReference w:id="17"/>
              </w:r>
            </w:ins>
          </w:p>
        </w:tc>
        <w:tc>
          <w:tcPr>
            <w:tcW w:w="2572" w:type="dxa"/>
            <w:shd w:val="clear" w:color="auto" w:fill="B2A1C7" w:themeFill="accent4" w:themeFillTint="99"/>
          </w:tcPr>
          <w:p w14:paraId="3CE7A969" w14:textId="01124F25" w:rsidR="00FC0404" w:rsidRPr="00B50FF9" w:rsidRDefault="00FC0404" w:rsidP="00EA7242">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8"/>
            </w:r>
          </w:p>
        </w:tc>
      </w:tr>
      <w:tr w:rsidR="00FC0404" w:rsidRPr="00B50FF9" w14:paraId="353A9B62" w14:textId="77777777" w:rsidTr="00CE40AF">
        <w:trPr>
          <w:trHeight w:val="1247"/>
          <w:jc w:val="center"/>
        </w:trPr>
        <w:tc>
          <w:tcPr>
            <w:tcW w:w="700" w:type="dxa"/>
            <w:shd w:val="clear" w:color="auto" w:fill="auto"/>
          </w:tcPr>
          <w:p w14:paraId="248EF962"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1.1</w:t>
            </w:r>
          </w:p>
        </w:tc>
        <w:tc>
          <w:tcPr>
            <w:tcW w:w="1988" w:type="dxa"/>
            <w:shd w:val="clear" w:color="auto" w:fill="auto"/>
          </w:tcPr>
          <w:p w14:paraId="1C01EB09" w14:textId="77777777" w:rsidR="00FC0404" w:rsidRPr="00D552A6" w:rsidRDefault="00FC0404" w:rsidP="00EA7242">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0A28839"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customXmlInsRangeStart w:id="6" w:author="Zuzana Hušeková" w:date="2018-06-28T11:43:00Z"/>
        <w:sdt>
          <w:sdtPr>
            <w:rPr>
              <w:b/>
            </w:rPr>
            <w:id w:val="-2126922832"/>
            <w:placeholder>
              <w:docPart w:val="74992BC2046E4F97B0F3680162786267"/>
            </w:placeholder>
            <w:showingPlcHdr/>
            <w:comboBox>
              <w:listItem w:displayText="nie (0)" w:value="nie (0)"/>
              <w:listItem w:displayText="áno (1)" w:value="áno (1)"/>
            </w:comboBox>
          </w:sdtPr>
          <w:sdtContent>
            <w:customXmlInsRangeEnd w:id="6"/>
            <w:tc>
              <w:tcPr>
                <w:tcW w:w="2572" w:type="dxa"/>
                <w:shd w:val="clear" w:color="auto" w:fill="auto"/>
              </w:tcPr>
              <w:p w14:paraId="51A59EA8" w14:textId="0DB750DD" w:rsidR="00FC0404" w:rsidRPr="00B50FF9" w:rsidRDefault="00FC0404" w:rsidP="00EA7242">
                <w:pPr>
                  <w:jc w:val="center"/>
                  <w:rPr>
                    <w:rFonts w:ascii="Arial" w:hAnsi="Arial" w:cs="Arial"/>
                    <w:b/>
                    <w:sz w:val="19"/>
                    <w:szCs w:val="19"/>
                  </w:rPr>
                </w:pPr>
                <w:ins w:id="7" w:author="Zuzana Hušeková" w:date="2018-06-28T11:43:00Z">
                  <w:r w:rsidRPr="0037278C">
                    <w:rPr>
                      <w:rStyle w:val="Zstupntext"/>
                    </w:rPr>
                    <w:t>Vyberte položku.</w:t>
                  </w:r>
                </w:ins>
              </w:p>
            </w:tc>
            <w:customXmlInsRangeStart w:id="8" w:author="Zuzana Hušeková" w:date="2018-06-28T11:43:00Z"/>
          </w:sdtContent>
        </w:sdt>
        <w:customXmlInsRangeEnd w:id="8"/>
        <w:tc>
          <w:tcPr>
            <w:tcW w:w="2572" w:type="dxa"/>
            <w:shd w:val="clear" w:color="auto" w:fill="auto"/>
          </w:tcPr>
          <w:p w14:paraId="1DED574B" w14:textId="394CC81C" w:rsidR="00FC0404" w:rsidRPr="00B50FF9" w:rsidRDefault="00FC0404" w:rsidP="00EA7242">
            <w:pPr>
              <w:jc w:val="center"/>
              <w:rPr>
                <w:rFonts w:ascii="Arial" w:hAnsi="Arial" w:cs="Arial"/>
                <w:b/>
                <w:sz w:val="19"/>
                <w:szCs w:val="19"/>
              </w:rPr>
            </w:pPr>
          </w:p>
        </w:tc>
      </w:tr>
      <w:tr w:rsidR="00FC0404" w:rsidRPr="00B50FF9" w14:paraId="0E27E783" w14:textId="77777777" w:rsidTr="00F473D9">
        <w:trPr>
          <w:trHeight w:val="1247"/>
          <w:jc w:val="center"/>
        </w:trPr>
        <w:tc>
          <w:tcPr>
            <w:tcW w:w="700" w:type="dxa"/>
            <w:shd w:val="clear" w:color="auto" w:fill="auto"/>
          </w:tcPr>
          <w:p w14:paraId="2467CEDA"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3D774947" w14:textId="77777777" w:rsidR="00FC0404" w:rsidRPr="00D552A6" w:rsidRDefault="00FC0404" w:rsidP="00EA7242">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2442F898" w14:textId="77777777" w:rsidR="00FC0404" w:rsidRPr="00D552A6" w:rsidRDefault="00FC0404" w:rsidP="00EA7242">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3847A3DB"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customXmlInsRangeStart w:id="9" w:author="Zuzana Hušeková" w:date="2018-06-28T11:43:00Z"/>
        <w:sdt>
          <w:sdtPr>
            <w:rPr>
              <w:b/>
            </w:rPr>
            <w:id w:val="1069233201"/>
            <w:placeholder>
              <w:docPart w:val="D582604CA79A4A618EE5D8CB6A1DABDF"/>
            </w:placeholder>
            <w:showingPlcHdr/>
            <w:comboBox>
              <w:listItem w:displayText="nie (0)" w:value="nie (0)"/>
              <w:listItem w:displayText="áno (1)" w:value="áno (1)"/>
            </w:comboBox>
          </w:sdtPr>
          <w:sdtContent>
            <w:customXmlInsRangeEnd w:id="9"/>
            <w:tc>
              <w:tcPr>
                <w:tcW w:w="2572" w:type="dxa"/>
                <w:shd w:val="clear" w:color="auto" w:fill="auto"/>
              </w:tcPr>
              <w:p w14:paraId="1C8895AF" w14:textId="3FA4710A" w:rsidR="00FC0404" w:rsidRPr="00B50FF9" w:rsidRDefault="00FC0404" w:rsidP="00EA7242">
                <w:pPr>
                  <w:jc w:val="center"/>
                  <w:rPr>
                    <w:rFonts w:ascii="Arial" w:hAnsi="Arial" w:cs="Arial"/>
                    <w:b/>
                    <w:sz w:val="19"/>
                    <w:szCs w:val="19"/>
                  </w:rPr>
                </w:pPr>
                <w:ins w:id="10" w:author="Zuzana Hušeková" w:date="2018-06-28T11:43:00Z">
                  <w:r w:rsidRPr="0037278C">
                    <w:rPr>
                      <w:rStyle w:val="Zstupntext"/>
                    </w:rPr>
                    <w:t>Vyberte položku.</w:t>
                  </w:r>
                </w:ins>
              </w:p>
            </w:tc>
            <w:customXmlInsRangeStart w:id="11" w:author="Zuzana Hušeková" w:date="2018-06-28T11:43:00Z"/>
          </w:sdtContent>
        </w:sdt>
        <w:customXmlInsRangeEnd w:id="11"/>
        <w:tc>
          <w:tcPr>
            <w:tcW w:w="2572" w:type="dxa"/>
            <w:shd w:val="clear" w:color="auto" w:fill="auto"/>
          </w:tcPr>
          <w:p w14:paraId="6F1EDD97" w14:textId="2DE09A34" w:rsidR="00FC0404" w:rsidRPr="00B50FF9" w:rsidRDefault="00FC0404" w:rsidP="00EA7242">
            <w:pPr>
              <w:jc w:val="center"/>
              <w:rPr>
                <w:rFonts w:ascii="Arial" w:hAnsi="Arial" w:cs="Arial"/>
                <w:b/>
                <w:sz w:val="19"/>
                <w:szCs w:val="19"/>
              </w:rPr>
            </w:pPr>
          </w:p>
        </w:tc>
      </w:tr>
      <w:tr w:rsidR="00FC0404" w:rsidRPr="00B50FF9" w14:paraId="7954D15D" w14:textId="77777777" w:rsidTr="00855C5D">
        <w:trPr>
          <w:trHeight w:val="1247"/>
          <w:jc w:val="center"/>
        </w:trPr>
        <w:tc>
          <w:tcPr>
            <w:tcW w:w="700" w:type="dxa"/>
            <w:shd w:val="clear" w:color="auto" w:fill="auto"/>
          </w:tcPr>
          <w:p w14:paraId="2BE95798"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31D2353E" w14:textId="77777777" w:rsidR="00FC0404" w:rsidRPr="00D552A6" w:rsidRDefault="00FC0404" w:rsidP="00EA7242">
            <w:pPr>
              <w:rPr>
                <w:rFonts w:ascii="Arial" w:hAnsi="Arial" w:cs="Arial"/>
                <w:sz w:val="19"/>
                <w:szCs w:val="19"/>
              </w:rPr>
            </w:pPr>
            <w:r w:rsidRPr="00D552A6">
              <w:rPr>
                <w:rFonts w:ascii="Arial" w:hAnsi="Arial" w:cs="Arial"/>
                <w:sz w:val="19"/>
                <w:szCs w:val="19"/>
              </w:rPr>
              <w:t xml:space="preserve">Posúdenie súladu projektu s cieľmi HP </w:t>
            </w:r>
            <w:r w:rsidRPr="000F2FC1">
              <w:rPr>
                <w:rFonts w:ascii="Arial" w:hAnsi="Arial" w:cs="Arial"/>
                <w:sz w:val="19"/>
                <w:szCs w:val="19"/>
              </w:rPr>
              <w:t>HP RMŽ a ND</w:t>
            </w:r>
          </w:p>
        </w:tc>
        <w:tc>
          <w:tcPr>
            <w:tcW w:w="1915" w:type="dxa"/>
            <w:gridSpan w:val="2"/>
            <w:shd w:val="clear" w:color="auto" w:fill="auto"/>
          </w:tcPr>
          <w:p w14:paraId="685148E3"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customXmlInsRangeStart w:id="12" w:author="Zuzana Hušeková" w:date="2018-06-28T11:43:00Z"/>
        <w:sdt>
          <w:sdtPr>
            <w:rPr>
              <w:b/>
            </w:rPr>
            <w:id w:val="-1778170442"/>
            <w:placeholder>
              <w:docPart w:val="7CCC473B3A9B414889AF9C1D691E5810"/>
            </w:placeholder>
            <w:showingPlcHdr/>
            <w:comboBox>
              <w:listItem w:displayText="nie (0)" w:value="nie (0)"/>
              <w:listItem w:displayText="áno (1)" w:value="áno (1)"/>
            </w:comboBox>
          </w:sdtPr>
          <w:sdtContent>
            <w:customXmlInsRangeEnd w:id="12"/>
            <w:tc>
              <w:tcPr>
                <w:tcW w:w="2572" w:type="dxa"/>
                <w:shd w:val="clear" w:color="auto" w:fill="auto"/>
              </w:tcPr>
              <w:p w14:paraId="042E08C8" w14:textId="505C32D2" w:rsidR="00FC0404" w:rsidRPr="00B50FF9" w:rsidRDefault="00FC0404" w:rsidP="00EA7242">
                <w:pPr>
                  <w:jc w:val="center"/>
                  <w:rPr>
                    <w:rFonts w:ascii="Arial" w:hAnsi="Arial" w:cs="Arial"/>
                    <w:b/>
                    <w:sz w:val="19"/>
                    <w:szCs w:val="19"/>
                  </w:rPr>
                </w:pPr>
                <w:ins w:id="13" w:author="Zuzana Hušeková" w:date="2018-06-28T11:43:00Z">
                  <w:r w:rsidRPr="0037278C">
                    <w:rPr>
                      <w:rStyle w:val="Zstupntext"/>
                    </w:rPr>
                    <w:t>Vyberte položku.</w:t>
                  </w:r>
                </w:ins>
              </w:p>
            </w:tc>
            <w:customXmlInsRangeStart w:id="14" w:author="Zuzana Hušeková" w:date="2018-06-28T11:43:00Z"/>
          </w:sdtContent>
        </w:sdt>
        <w:customXmlInsRangeEnd w:id="14"/>
        <w:tc>
          <w:tcPr>
            <w:tcW w:w="2572" w:type="dxa"/>
            <w:shd w:val="clear" w:color="auto" w:fill="auto"/>
          </w:tcPr>
          <w:p w14:paraId="16709D72" w14:textId="1DCAB27C" w:rsidR="00FC0404" w:rsidRPr="00B50FF9" w:rsidRDefault="00FC0404" w:rsidP="00EA7242">
            <w:pPr>
              <w:jc w:val="center"/>
              <w:rPr>
                <w:rFonts w:ascii="Arial" w:hAnsi="Arial" w:cs="Arial"/>
                <w:b/>
                <w:sz w:val="19"/>
                <w:szCs w:val="19"/>
              </w:rPr>
            </w:pPr>
          </w:p>
        </w:tc>
      </w:tr>
      <w:tr w:rsidR="00FC0404" w:rsidRPr="00B50FF9" w14:paraId="54285DCC" w14:textId="77777777" w:rsidTr="005A1836">
        <w:trPr>
          <w:trHeight w:val="1247"/>
          <w:jc w:val="center"/>
        </w:trPr>
        <w:tc>
          <w:tcPr>
            <w:tcW w:w="700" w:type="dxa"/>
            <w:shd w:val="clear" w:color="auto" w:fill="auto"/>
          </w:tcPr>
          <w:p w14:paraId="45F0CA68"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2.1</w:t>
            </w:r>
          </w:p>
        </w:tc>
        <w:tc>
          <w:tcPr>
            <w:tcW w:w="1988" w:type="dxa"/>
            <w:shd w:val="clear" w:color="auto" w:fill="auto"/>
          </w:tcPr>
          <w:p w14:paraId="4191C7BB" w14:textId="77777777" w:rsidR="00FC0404" w:rsidRPr="00D552A6" w:rsidRDefault="00FC0404" w:rsidP="00EA7242">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0A82382"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customXmlInsRangeStart w:id="15" w:author="Zuzana Hušeková" w:date="2018-06-28T11:43:00Z"/>
        <w:sdt>
          <w:sdtPr>
            <w:rPr>
              <w:b/>
            </w:rPr>
            <w:id w:val="-1723214775"/>
            <w:placeholder>
              <w:docPart w:val="69BECC8BDA9A4F44BF2474292C01C821"/>
            </w:placeholder>
            <w:showingPlcHdr/>
            <w:comboBox>
              <w:listItem w:displayText="nie (0)" w:value="nie (0)"/>
              <w:listItem w:displayText="áno (1)" w:value="áno (1)"/>
            </w:comboBox>
          </w:sdtPr>
          <w:sdtContent>
            <w:customXmlInsRangeEnd w:id="15"/>
            <w:tc>
              <w:tcPr>
                <w:tcW w:w="2572" w:type="dxa"/>
                <w:shd w:val="clear" w:color="auto" w:fill="auto"/>
              </w:tcPr>
              <w:p w14:paraId="7B133247" w14:textId="3673279D" w:rsidR="00FC0404" w:rsidRPr="00B50FF9" w:rsidRDefault="00FC0404" w:rsidP="00EA7242">
                <w:pPr>
                  <w:jc w:val="center"/>
                  <w:rPr>
                    <w:rFonts w:ascii="Arial" w:hAnsi="Arial" w:cs="Arial"/>
                    <w:b/>
                    <w:sz w:val="19"/>
                    <w:szCs w:val="19"/>
                  </w:rPr>
                </w:pPr>
                <w:ins w:id="16" w:author="Zuzana Hušeková" w:date="2018-06-28T11:43:00Z">
                  <w:r w:rsidRPr="0037278C">
                    <w:rPr>
                      <w:rStyle w:val="Zstupntext"/>
                    </w:rPr>
                    <w:t>Vyberte položku.</w:t>
                  </w:r>
                </w:ins>
              </w:p>
            </w:tc>
            <w:customXmlInsRangeStart w:id="17" w:author="Zuzana Hušeková" w:date="2018-06-28T11:43:00Z"/>
          </w:sdtContent>
        </w:sdt>
        <w:customXmlInsRangeEnd w:id="17"/>
        <w:tc>
          <w:tcPr>
            <w:tcW w:w="2572" w:type="dxa"/>
            <w:shd w:val="clear" w:color="auto" w:fill="auto"/>
          </w:tcPr>
          <w:p w14:paraId="107E30F2" w14:textId="72CE9ABD" w:rsidR="00FC0404" w:rsidRPr="00B50FF9" w:rsidRDefault="00FC0404" w:rsidP="00EA7242">
            <w:pPr>
              <w:jc w:val="center"/>
              <w:rPr>
                <w:rFonts w:ascii="Arial" w:hAnsi="Arial" w:cs="Arial"/>
                <w:b/>
                <w:sz w:val="19"/>
                <w:szCs w:val="19"/>
              </w:rPr>
            </w:pPr>
          </w:p>
        </w:tc>
      </w:tr>
      <w:tr w:rsidR="00FC0404" w:rsidRPr="00B50FF9" w14:paraId="145A4D3E" w14:textId="77777777" w:rsidTr="00263430">
        <w:trPr>
          <w:trHeight w:val="1247"/>
          <w:jc w:val="center"/>
        </w:trPr>
        <w:tc>
          <w:tcPr>
            <w:tcW w:w="700" w:type="dxa"/>
            <w:shd w:val="clear" w:color="auto" w:fill="auto"/>
          </w:tcPr>
          <w:p w14:paraId="2BA3498E"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32499C63"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4D014699"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customXmlInsRangeStart w:id="18" w:author="Zuzana Hušeková" w:date="2018-06-28T11:43:00Z"/>
        <w:sdt>
          <w:sdtPr>
            <w:rPr>
              <w:b/>
            </w:rPr>
            <w:id w:val="-1317645695"/>
            <w:placeholder>
              <w:docPart w:val="93A5707D34A54452AC8ECDCCB984BB56"/>
            </w:placeholder>
            <w:showingPlcHdr/>
            <w:comboBox>
              <w:listItem w:displayText="nie (0)" w:value="nie (0)"/>
              <w:listItem w:displayText="áno (1)" w:value="áno (1)"/>
            </w:comboBox>
          </w:sdtPr>
          <w:sdtContent>
            <w:customXmlInsRangeEnd w:id="18"/>
            <w:tc>
              <w:tcPr>
                <w:tcW w:w="2572" w:type="dxa"/>
                <w:shd w:val="clear" w:color="auto" w:fill="auto"/>
              </w:tcPr>
              <w:p w14:paraId="2827FD6C" w14:textId="30D7EB53" w:rsidR="00FC0404" w:rsidRPr="00B50FF9" w:rsidRDefault="00FC0404" w:rsidP="00EA7242">
                <w:pPr>
                  <w:jc w:val="center"/>
                  <w:rPr>
                    <w:rFonts w:ascii="Arial" w:hAnsi="Arial" w:cs="Arial"/>
                    <w:b/>
                    <w:sz w:val="19"/>
                    <w:szCs w:val="19"/>
                  </w:rPr>
                </w:pPr>
                <w:ins w:id="19" w:author="Zuzana Hušeková" w:date="2018-06-28T11:43:00Z">
                  <w:r w:rsidRPr="0037278C">
                    <w:rPr>
                      <w:rStyle w:val="Zstupntext"/>
                    </w:rPr>
                    <w:t>Vyberte položku.</w:t>
                  </w:r>
                </w:ins>
              </w:p>
            </w:tc>
            <w:customXmlInsRangeStart w:id="20" w:author="Zuzana Hušeková" w:date="2018-06-28T11:43:00Z"/>
          </w:sdtContent>
        </w:sdt>
        <w:customXmlInsRangeEnd w:id="20"/>
        <w:tc>
          <w:tcPr>
            <w:tcW w:w="2572" w:type="dxa"/>
            <w:shd w:val="clear" w:color="auto" w:fill="auto"/>
          </w:tcPr>
          <w:p w14:paraId="6987A88E" w14:textId="570CFBE2" w:rsidR="00FC0404" w:rsidRPr="00B50FF9" w:rsidRDefault="00FC0404" w:rsidP="00EA7242">
            <w:pPr>
              <w:jc w:val="center"/>
              <w:rPr>
                <w:rFonts w:ascii="Arial" w:hAnsi="Arial" w:cs="Arial"/>
                <w:b/>
                <w:sz w:val="19"/>
                <w:szCs w:val="19"/>
              </w:rPr>
            </w:pPr>
          </w:p>
        </w:tc>
      </w:tr>
      <w:tr w:rsidR="00FC0404" w:rsidRPr="00B50FF9" w14:paraId="1CA96DB9" w14:textId="77777777" w:rsidTr="00726CAC">
        <w:trPr>
          <w:trHeight w:val="1247"/>
          <w:jc w:val="center"/>
        </w:trPr>
        <w:tc>
          <w:tcPr>
            <w:tcW w:w="700" w:type="dxa"/>
            <w:shd w:val="clear" w:color="auto" w:fill="auto"/>
          </w:tcPr>
          <w:p w14:paraId="67520E73"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lastRenderedPageBreak/>
              <w:t>2.3</w:t>
            </w:r>
          </w:p>
        </w:tc>
        <w:tc>
          <w:tcPr>
            <w:tcW w:w="1988" w:type="dxa"/>
            <w:shd w:val="clear" w:color="auto" w:fill="auto"/>
          </w:tcPr>
          <w:p w14:paraId="52014431"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5A1F3A8"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customXmlInsRangeStart w:id="21" w:author="Zuzana Hušeková" w:date="2018-06-28T11:43:00Z"/>
        <w:sdt>
          <w:sdtPr>
            <w:rPr>
              <w:b/>
            </w:rPr>
            <w:id w:val="711305138"/>
            <w:placeholder>
              <w:docPart w:val="809B109588C4471DB1740CBB35B62260"/>
            </w:placeholder>
            <w:showingPlcHdr/>
            <w:comboBox>
              <w:listItem w:displayText="nie (0)" w:value="nie (0)"/>
              <w:listItem w:displayText="áno (1)" w:value="áno (1)"/>
            </w:comboBox>
          </w:sdtPr>
          <w:sdtContent>
            <w:customXmlInsRangeEnd w:id="21"/>
            <w:tc>
              <w:tcPr>
                <w:tcW w:w="2572" w:type="dxa"/>
                <w:shd w:val="clear" w:color="auto" w:fill="auto"/>
              </w:tcPr>
              <w:p w14:paraId="7A38895A" w14:textId="5F264A34" w:rsidR="00FC0404" w:rsidRPr="00B50FF9" w:rsidRDefault="00FC0404" w:rsidP="00EA7242">
                <w:pPr>
                  <w:jc w:val="center"/>
                  <w:rPr>
                    <w:rFonts w:ascii="Arial" w:hAnsi="Arial" w:cs="Arial"/>
                    <w:b/>
                    <w:sz w:val="19"/>
                    <w:szCs w:val="19"/>
                  </w:rPr>
                </w:pPr>
                <w:ins w:id="22" w:author="Zuzana Hušeková" w:date="2018-06-28T11:43:00Z">
                  <w:r w:rsidRPr="0037278C">
                    <w:rPr>
                      <w:rStyle w:val="Zstupntext"/>
                    </w:rPr>
                    <w:t>Vyberte položku.</w:t>
                  </w:r>
                </w:ins>
              </w:p>
            </w:tc>
            <w:customXmlInsRangeStart w:id="23" w:author="Zuzana Hušeková" w:date="2018-06-28T11:43:00Z"/>
          </w:sdtContent>
        </w:sdt>
        <w:customXmlInsRangeEnd w:id="23"/>
        <w:tc>
          <w:tcPr>
            <w:tcW w:w="2572" w:type="dxa"/>
            <w:shd w:val="clear" w:color="auto" w:fill="auto"/>
          </w:tcPr>
          <w:p w14:paraId="6F474831" w14:textId="3F960B33" w:rsidR="00FC0404" w:rsidRPr="00B50FF9" w:rsidRDefault="00FC0404" w:rsidP="00EA7242">
            <w:pPr>
              <w:jc w:val="center"/>
              <w:rPr>
                <w:rFonts w:ascii="Arial" w:hAnsi="Arial" w:cs="Arial"/>
                <w:b/>
                <w:sz w:val="19"/>
                <w:szCs w:val="19"/>
              </w:rPr>
            </w:pPr>
          </w:p>
        </w:tc>
      </w:tr>
      <w:tr w:rsidR="00FC0404" w:rsidRPr="00B50FF9" w14:paraId="030F74F9" w14:textId="77777777" w:rsidTr="00AA011A">
        <w:trPr>
          <w:trHeight w:val="1247"/>
          <w:jc w:val="center"/>
        </w:trPr>
        <w:tc>
          <w:tcPr>
            <w:tcW w:w="700" w:type="dxa"/>
            <w:shd w:val="clear" w:color="auto" w:fill="auto"/>
          </w:tcPr>
          <w:p w14:paraId="2AE32335"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66CA694A"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7E362F32"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customXmlInsRangeStart w:id="24" w:author="Zuzana Hušeková" w:date="2018-06-28T11:43:00Z"/>
        <w:sdt>
          <w:sdtPr>
            <w:rPr>
              <w:b/>
            </w:rPr>
            <w:id w:val="-1746954797"/>
            <w:placeholder>
              <w:docPart w:val="A63309BB89B44A198E7AAA0C92E9F49F"/>
            </w:placeholder>
            <w:showingPlcHdr/>
            <w:comboBox>
              <w:listItem w:displayText="nie (0)" w:value="nie (0)"/>
              <w:listItem w:displayText="áno (1)" w:value="áno (1)"/>
            </w:comboBox>
          </w:sdtPr>
          <w:sdtContent>
            <w:customXmlInsRangeEnd w:id="24"/>
            <w:tc>
              <w:tcPr>
                <w:tcW w:w="2572" w:type="dxa"/>
                <w:shd w:val="clear" w:color="auto" w:fill="auto"/>
              </w:tcPr>
              <w:p w14:paraId="43373BF0" w14:textId="0AE62439" w:rsidR="00FC0404" w:rsidRPr="00B50FF9" w:rsidRDefault="00FC0404" w:rsidP="00EA7242">
                <w:pPr>
                  <w:jc w:val="center"/>
                  <w:rPr>
                    <w:rFonts w:ascii="Arial" w:hAnsi="Arial" w:cs="Arial"/>
                    <w:b/>
                    <w:sz w:val="19"/>
                    <w:szCs w:val="19"/>
                  </w:rPr>
                </w:pPr>
                <w:ins w:id="25" w:author="Zuzana Hušeková" w:date="2018-06-28T11:43:00Z">
                  <w:r w:rsidRPr="0037278C">
                    <w:rPr>
                      <w:rStyle w:val="Zstupntext"/>
                    </w:rPr>
                    <w:t>Vyberte položku.</w:t>
                  </w:r>
                </w:ins>
              </w:p>
            </w:tc>
            <w:customXmlInsRangeStart w:id="26" w:author="Zuzana Hušeková" w:date="2018-06-28T11:43:00Z"/>
          </w:sdtContent>
        </w:sdt>
        <w:customXmlInsRangeEnd w:id="26"/>
        <w:tc>
          <w:tcPr>
            <w:tcW w:w="2572" w:type="dxa"/>
            <w:shd w:val="clear" w:color="auto" w:fill="auto"/>
          </w:tcPr>
          <w:p w14:paraId="23E0D31B" w14:textId="5EBE3D01" w:rsidR="00FC0404" w:rsidRPr="00B50FF9" w:rsidRDefault="00FC0404" w:rsidP="00EA7242">
            <w:pPr>
              <w:jc w:val="center"/>
              <w:rPr>
                <w:rFonts w:ascii="Arial" w:hAnsi="Arial" w:cs="Arial"/>
                <w:b/>
                <w:sz w:val="19"/>
                <w:szCs w:val="19"/>
              </w:rPr>
            </w:pPr>
          </w:p>
        </w:tc>
      </w:tr>
      <w:tr w:rsidR="00FC0404" w:rsidRPr="00B50FF9" w14:paraId="7EE1A907" w14:textId="77777777" w:rsidTr="00267E43">
        <w:trPr>
          <w:trHeight w:val="1247"/>
          <w:jc w:val="center"/>
        </w:trPr>
        <w:tc>
          <w:tcPr>
            <w:tcW w:w="700" w:type="dxa"/>
            <w:shd w:val="clear" w:color="auto" w:fill="auto"/>
          </w:tcPr>
          <w:p w14:paraId="030736D9"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46CFD3C3"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2DFBC1C5" w14:textId="77777777" w:rsidR="00FC0404" w:rsidRPr="00D552A6" w:rsidRDefault="00FC0404" w:rsidP="00EA7242">
            <w:pPr>
              <w:rPr>
                <w:rFonts w:ascii="Arial" w:hAnsi="Arial" w:cs="Arial"/>
                <w:sz w:val="19"/>
                <w:szCs w:val="19"/>
              </w:rPr>
            </w:pPr>
            <w:r w:rsidRPr="00D552A6">
              <w:rPr>
                <w:rFonts w:ascii="Arial" w:hAnsi="Arial" w:cs="Arial"/>
                <w:sz w:val="19"/>
                <w:szCs w:val="19"/>
              </w:rPr>
              <w:t>Administratívna a prevádzková kapacita žiadateľa</w:t>
            </w:r>
          </w:p>
        </w:tc>
        <w:customXmlInsRangeStart w:id="27" w:author="Zuzana Hušeková" w:date="2018-06-28T11:43:00Z"/>
        <w:sdt>
          <w:sdtPr>
            <w:rPr>
              <w:b/>
            </w:rPr>
            <w:id w:val="-237793264"/>
            <w:placeholder>
              <w:docPart w:val="5097B2A3398B4C7CB146724F0E8238CB"/>
            </w:placeholder>
            <w:showingPlcHdr/>
            <w:comboBox>
              <w:listItem w:displayText="nie (0)" w:value="nie (0)"/>
              <w:listItem w:displayText="áno (1)" w:value="áno (1)"/>
            </w:comboBox>
          </w:sdtPr>
          <w:sdtContent>
            <w:customXmlInsRangeEnd w:id="27"/>
            <w:tc>
              <w:tcPr>
                <w:tcW w:w="2572" w:type="dxa"/>
                <w:shd w:val="clear" w:color="auto" w:fill="auto"/>
              </w:tcPr>
              <w:p w14:paraId="2A08270C" w14:textId="135AB410" w:rsidR="00FC0404" w:rsidRPr="00B50FF9" w:rsidRDefault="00FC0404" w:rsidP="00EA7242">
                <w:pPr>
                  <w:jc w:val="center"/>
                  <w:rPr>
                    <w:rFonts w:ascii="Arial" w:hAnsi="Arial" w:cs="Arial"/>
                    <w:b/>
                    <w:sz w:val="19"/>
                    <w:szCs w:val="19"/>
                  </w:rPr>
                </w:pPr>
                <w:ins w:id="28" w:author="Zuzana Hušeková" w:date="2018-06-28T11:43:00Z">
                  <w:r w:rsidRPr="0037278C">
                    <w:rPr>
                      <w:rStyle w:val="Zstupntext"/>
                    </w:rPr>
                    <w:t>Vyberte položku.</w:t>
                  </w:r>
                </w:ins>
              </w:p>
            </w:tc>
            <w:customXmlInsRangeStart w:id="29" w:author="Zuzana Hušeková" w:date="2018-06-28T11:43:00Z"/>
          </w:sdtContent>
        </w:sdt>
        <w:customXmlInsRangeEnd w:id="29"/>
        <w:tc>
          <w:tcPr>
            <w:tcW w:w="2572" w:type="dxa"/>
            <w:shd w:val="clear" w:color="auto" w:fill="auto"/>
          </w:tcPr>
          <w:p w14:paraId="36308817" w14:textId="2CF40FA0" w:rsidR="00FC0404" w:rsidRPr="00B50FF9" w:rsidRDefault="00FC0404" w:rsidP="00EA7242">
            <w:pPr>
              <w:jc w:val="center"/>
              <w:rPr>
                <w:rFonts w:ascii="Arial" w:hAnsi="Arial" w:cs="Arial"/>
                <w:b/>
                <w:sz w:val="19"/>
                <w:szCs w:val="19"/>
              </w:rPr>
            </w:pPr>
          </w:p>
        </w:tc>
      </w:tr>
      <w:tr w:rsidR="00FC0404" w:rsidRPr="00B50FF9" w14:paraId="4BCD417C" w14:textId="77777777" w:rsidTr="00D17355">
        <w:trPr>
          <w:trHeight w:val="1247"/>
          <w:jc w:val="center"/>
        </w:trPr>
        <w:tc>
          <w:tcPr>
            <w:tcW w:w="700" w:type="dxa"/>
            <w:shd w:val="clear" w:color="auto" w:fill="auto"/>
          </w:tcPr>
          <w:p w14:paraId="321E671B"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5366507F" w14:textId="77777777" w:rsidR="00FC0404" w:rsidRPr="00D552A6" w:rsidRDefault="00FC0404" w:rsidP="00EA7242">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72B023D" w14:textId="77777777" w:rsidR="00FC0404" w:rsidRPr="00D552A6" w:rsidRDefault="00FC0404" w:rsidP="00EA7242">
            <w:pPr>
              <w:rPr>
                <w:rFonts w:ascii="Arial" w:hAnsi="Arial" w:cs="Arial"/>
                <w:sz w:val="19"/>
                <w:szCs w:val="19"/>
              </w:rPr>
            </w:pPr>
            <w:r w:rsidRPr="00D552A6">
              <w:rPr>
                <w:rFonts w:ascii="Arial" w:hAnsi="Arial" w:cs="Arial"/>
                <w:sz w:val="19"/>
                <w:szCs w:val="19"/>
              </w:rPr>
              <w:t>Finančná a ekonomická stránka projektu</w:t>
            </w:r>
          </w:p>
        </w:tc>
        <w:customXmlInsRangeStart w:id="30" w:author="Zuzana Hušeková" w:date="2018-06-28T11:43:00Z"/>
        <w:sdt>
          <w:sdtPr>
            <w:rPr>
              <w:b/>
            </w:rPr>
            <w:id w:val="1966624091"/>
            <w:placeholder>
              <w:docPart w:val="EB0390421C814D16B5D903A26DEB91FE"/>
            </w:placeholder>
            <w:showingPlcHdr/>
            <w:comboBox>
              <w:listItem w:displayText="nie (0)" w:value="nie (0)"/>
              <w:listItem w:displayText="áno (1)" w:value="áno (1)"/>
            </w:comboBox>
          </w:sdtPr>
          <w:sdtContent>
            <w:customXmlInsRangeEnd w:id="30"/>
            <w:tc>
              <w:tcPr>
                <w:tcW w:w="2572" w:type="dxa"/>
                <w:shd w:val="clear" w:color="auto" w:fill="auto"/>
              </w:tcPr>
              <w:p w14:paraId="219B94E1" w14:textId="00C6A698" w:rsidR="00FC0404" w:rsidRPr="00B50FF9" w:rsidRDefault="00FC0404" w:rsidP="00EA7242">
                <w:pPr>
                  <w:jc w:val="center"/>
                  <w:rPr>
                    <w:rFonts w:ascii="Arial" w:hAnsi="Arial" w:cs="Arial"/>
                    <w:b/>
                    <w:sz w:val="19"/>
                    <w:szCs w:val="19"/>
                  </w:rPr>
                </w:pPr>
                <w:ins w:id="31" w:author="Zuzana Hušeková" w:date="2018-06-28T11:43:00Z">
                  <w:r w:rsidRPr="0037278C">
                    <w:rPr>
                      <w:rStyle w:val="Zstupntext"/>
                    </w:rPr>
                    <w:t>Vyberte položku.</w:t>
                  </w:r>
                </w:ins>
              </w:p>
            </w:tc>
            <w:customXmlInsRangeStart w:id="32" w:author="Zuzana Hušeková" w:date="2018-06-28T11:43:00Z"/>
          </w:sdtContent>
        </w:sdt>
        <w:customXmlInsRangeEnd w:id="32"/>
        <w:tc>
          <w:tcPr>
            <w:tcW w:w="2572" w:type="dxa"/>
            <w:shd w:val="clear" w:color="auto" w:fill="auto"/>
          </w:tcPr>
          <w:p w14:paraId="2067DE70" w14:textId="445F931D" w:rsidR="00FC0404" w:rsidRPr="00B50FF9" w:rsidRDefault="00FC0404" w:rsidP="00EA7242">
            <w:pPr>
              <w:jc w:val="center"/>
              <w:rPr>
                <w:rFonts w:ascii="Arial" w:hAnsi="Arial" w:cs="Arial"/>
                <w:b/>
                <w:sz w:val="19"/>
                <w:szCs w:val="19"/>
              </w:rPr>
            </w:pPr>
          </w:p>
        </w:tc>
      </w:tr>
      <w:tr w:rsidR="00FC0404" w:rsidRPr="00B50FF9" w14:paraId="6E513EE8" w14:textId="77777777" w:rsidTr="006163FA">
        <w:trPr>
          <w:trHeight w:val="1247"/>
          <w:jc w:val="center"/>
        </w:trPr>
        <w:tc>
          <w:tcPr>
            <w:tcW w:w="700" w:type="dxa"/>
            <w:shd w:val="clear" w:color="auto" w:fill="auto"/>
          </w:tcPr>
          <w:p w14:paraId="1C5600E0"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2A6C4826" w14:textId="77777777" w:rsidR="00FC0404" w:rsidRPr="00D552A6" w:rsidRDefault="00FC0404" w:rsidP="00EA7242">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718AB2E" w14:textId="77777777" w:rsidR="00FC0404" w:rsidRPr="00D552A6" w:rsidRDefault="00FC0404" w:rsidP="00EA7242">
            <w:pPr>
              <w:rPr>
                <w:rFonts w:ascii="Arial" w:hAnsi="Arial" w:cs="Arial"/>
                <w:sz w:val="19"/>
                <w:szCs w:val="19"/>
              </w:rPr>
            </w:pPr>
            <w:r w:rsidRPr="00D552A6">
              <w:rPr>
                <w:rFonts w:ascii="Arial" w:hAnsi="Arial" w:cs="Arial"/>
                <w:sz w:val="19"/>
                <w:szCs w:val="19"/>
              </w:rPr>
              <w:t>Finančná a ekonomická stránka projektu</w:t>
            </w:r>
          </w:p>
        </w:tc>
        <w:customXmlInsRangeStart w:id="33" w:author="Zuzana Hušeková" w:date="2018-06-28T11:43:00Z"/>
        <w:sdt>
          <w:sdtPr>
            <w:rPr>
              <w:b/>
            </w:rPr>
            <w:id w:val="-1641257276"/>
            <w:placeholder>
              <w:docPart w:val="C385F199DA0D40B78D62182C37B50716"/>
            </w:placeholder>
            <w:showingPlcHdr/>
            <w:comboBox>
              <w:listItem w:displayText="nie (0)" w:value="nie (0)"/>
              <w:listItem w:displayText="áno (1)" w:value="áno (1)"/>
            </w:comboBox>
          </w:sdtPr>
          <w:sdtContent>
            <w:customXmlInsRangeEnd w:id="33"/>
            <w:tc>
              <w:tcPr>
                <w:tcW w:w="2572" w:type="dxa"/>
                <w:shd w:val="clear" w:color="auto" w:fill="auto"/>
              </w:tcPr>
              <w:p w14:paraId="2F0E6B7A" w14:textId="5983BA41" w:rsidR="00FC0404" w:rsidRPr="00B50FF9" w:rsidRDefault="00FC0404" w:rsidP="00EA7242">
                <w:pPr>
                  <w:jc w:val="center"/>
                  <w:rPr>
                    <w:rFonts w:ascii="Arial" w:hAnsi="Arial" w:cs="Arial"/>
                    <w:b/>
                    <w:sz w:val="19"/>
                    <w:szCs w:val="19"/>
                  </w:rPr>
                </w:pPr>
                <w:ins w:id="34" w:author="Zuzana Hušeková" w:date="2018-06-28T11:43:00Z">
                  <w:r w:rsidRPr="0037278C">
                    <w:rPr>
                      <w:rStyle w:val="Zstupntext"/>
                    </w:rPr>
                    <w:t>Vyberte položku.</w:t>
                  </w:r>
                </w:ins>
              </w:p>
            </w:tc>
            <w:customXmlInsRangeStart w:id="35" w:author="Zuzana Hušeková" w:date="2018-06-28T11:43:00Z"/>
          </w:sdtContent>
        </w:sdt>
        <w:customXmlInsRangeEnd w:id="35"/>
        <w:tc>
          <w:tcPr>
            <w:tcW w:w="2572" w:type="dxa"/>
            <w:shd w:val="clear" w:color="auto" w:fill="auto"/>
          </w:tcPr>
          <w:p w14:paraId="48E0ACC8" w14:textId="32137223" w:rsidR="00FC0404" w:rsidRPr="00B50FF9" w:rsidRDefault="00FC0404" w:rsidP="00EA7242">
            <w:pPr>
              <w:jc w:val="center"/>
              <w:rPr>
                <w:rFonts w:ascii="Arial" w:hAnsi="Arial" w:cs="Arial"/>
                <w:b/>
                <w:sz w:val="19"/>
                <w:szCs w:val="19"/>
              </w:rPr>
            </w:pPr>
          </w:p>
        </w:tc>
      </w:tr>
      <w:tr w:rsidR="003635A3" w:rsidRPr="00B50FF9" w14:paraId="1D43DEEE" w14:textId="77777777" w:rsidTr="00EA7242">
        <w:trPr>
          <w:jc w:val="center"/>
        </w:trPr>
        <w:tc>
          <w:tcPr>
            <w:tcW w:w="9747" w:type="dxa"/>
            <w:gridSpan w:val="6"/>
            <w:shd w:val="clear" w:color="auto" w:fill="B2A1C7" w:themeFill="accent4" w:themeFillTint="99"/>
          </w:tcPr>
          <w:p w14:paraId="667B24E9" w14:textId="509D70B9" w:rsidR="003635A3" w:rsidRPr="00B50FF9" w:rsidRDefault="007D14C3" w:rsidP="00EA7242">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t xml:space="preserve"> </w:t>
            </w:r>
            <w:r w:rsidR="003635A3" w:rsidRPr="00B50FF9">
              <w:rPr>
                <w:rStyle w:val="Odkaznapoznmkupodiarou"/>
                <w:rFonts w:ascii="Arial" w:hAnsi="Arial" w:cs="Arial"/>
                <w:b/>
                <w:sz w:val="19"/>
                <w:szCs w:val="19"/>
              </w:rPr>
              <w:footnoteReference w:id="19"/>
            </w:r>
            <w:r w:rsidR="003635A3" w:rsidRPr="00B50FF9">
              <w:rPr>
                <w:rFonts w:ascii="Arial" w:hAnsi="Arial" w:cs="Arial"/>
                <w:b/>
                <w:sz w:val="19"/>
                <w:szCs w:val="19"/>
              </w:rPr>
              <w:t>:</w:t>
            </w:r>
          </w:p>
        </w:tc>
      </w:tr>
      <w:tr w:rsidR="003635A3" w:rsidRPr="00B50FF9" w14:paraId="64D0710B" w14:textId="77777777" w:rsidTr="005E666C">
        <w:trPr>
          <w:trHeight w:val="2428"/>
          <w:jc w:val="center"/>
        </w:trPr>
        <w:tc>
          <w:tcPr>
            <w:tcW w:w="9747" w:type="dxa"/>
            <w:gridSpan w:val="6"/>
          </w:tcPr>
          <w:p w14:paraId="4FCC1F0F" w14:textId="77777777" w:rsidR="003635A3" w:rsidRPr="00B50FF9" w:rsidRDefault="003635A3" w:rsidP="00EA7242">
            <w:pPr>
              <w:rPr>
                <w:rFonts w:ascii="Arial" w:hAnsi="Arial" w:cs="Arial"/>
                <w:sz w:val="19"/>
                <w:szCs w:val="19"/>
              </w:rPr>
            </w:pPr>
          </w:p>
        </w:tc>
      </w:tr>
      <w:tr w:rsidR="003635A3" w:rsidRPr="00B50FF9" w14:paraId="69C1DF50" w14:textId="77777777" w:rsidTr="00EA7242">
        <w:trPr>
          <w:jc w:val="center"/>
        </w:trPr>
        <w:tc>
          <w:tcPr>
            <w:tcW w:w="4306" w:type="dxa"/>
            <w:gridSpan w:val="3"/>
            <w:shd w:val="clear" w:color="auto" w:fill="B2A1C7" w:themeFill="accent4" w:themeFillTint="99"/>
          </w:tcPr>
          <w:p w14:paraId="55D16258" w14:textId="77777777" w:rsidR="003635A3" w:rsidRPr="00B50FF9" w:rsidRDefault="003635A3" w:rsidP="00EA7242">
            <w:pPr>
              <w:rPr>
                <w:rFonts w:ascii="Arial" w:hAnsi="Arial" w:cs="Arial"/>
                <w:sz w:val="19"/>
                <w:szCs w:val="19"/>
              </w:rPr>
            </w:pPr>
            <w:r w:rsidRPr="00B50FF9">
              <w:rPr>
                <w:rFonts w:ascii="Arial" w:hAnsi="Arial" w:cs="Arial"/>
                <w:sz w:val="19"/>
                <w:szCs w:val="19"/>
              </w:rPr>
              <w:t>Vypracoval (odborný hodnotiteľ č. 1)</w:t>
            </w:r>
            <w:r w:rsidRPr="00DF3171">
              <w:rPr>
                <w:vertAlign w:val="superscript"/>
              </w:rPr>
              <w:t xml:space="preserve"> </w:t>
            </w:r>
            <w:r w:rsidRPr="00DF3171">
              <w:rPr>
                <w:rFonts w:ascii="Arial" w:hAnsi="Arial" w:cs="Arial"/>
                <w:sz w:val="19"/>
                <w:szCs w:val="19"/>
                <w:vertAlign w:val="superscript"/>
              </w:rPr>
              <w:footnoteReference w:id="20"/>
            </w:r>
            <w:r w:rsidRPr="00B50FF9">
              <w:rPr>
                <w:rFonts w:ascii="Arial" w:hAnsi="Arial" w:cs="Arial"/>
                <w:sz w:val="19"/>
                <w:szCs w:val="19"/>
              </w:rPr>
              <w:t>:</w:t>
            </w:r>
          </w:p>
        </w:tc>
        <w:tc>
          <w:tcPr>
            <w:tcW w:w="5441" w:type="dxa"/>
            <w:gridSpan w:val="3"/>
            <w:shd w:val="clear" w:color="auto" w:fill="FFFFFF" w:themeFill="background1"/>
          </w:tcPr>
          <w:p w14:paraId="5CB6BEC8" w14:textId="77777777" w:rsidR="003635A3" w:rsidRPr="00B50FF9" w:rsidRDefault="003635A3" w:rsidP="00EA7242">
            <w:pPr>
              <w:rPr>
                <w:rFonts w:ascii="Arial" w:hAnsi="Arial" w:cs="Arial"/>
                <w:sz w:val="19"/>
                <w:szCs w:val="19"/>
              </w:rPr>
            </w:pPr>
          </w:p>
        </w:tc>
      </w:tr>
      <w:tr w:rsidR="003635A3" w:rsidRPr="00B50FF9" w14:paraId="68E73088" w14:textId="77777777" w:rsidTr="00EA7242">
        <w:trPr>
          <w:jc w:val="center"/>
        </w:trPr>
        <w:tc>
          <w:tcPr>
            <w:tcW w:w="4306" w:type="dxa"/>
            <w:gridSpan w:val="3"/>
            <w:shd w:val="clear" w:color="auto" w:fill="B2A1C7" w:themeFill="accent4" w:themeFillTint="99"/>
          </w:tcPr>
          <w:p w14:paraId="4DA0E60A" w14:textId="77777777" w:rsidR="003635A3" w:rsidRPr="00B50FF9" w:rsidRDefault="003635A3" w:rsidP="00EA7242">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0A5EFA4" w14:textId="77777777" w:rsidR="003635A3" w:rsidRPr="00B50FF9" w:rsidRDefault="003635A3" w:rsidP="00EA7242">
            <w:pPr>
              <w:rPr>
                <w:rFonts w:ascii="Arial" w:hAnsi="Arial" w:cs="Arial"/>
                <w:sz w:val="19"/>
                <w:szCs w:val="19"/>
              </w:rPr>
            </w:pPr>
          </w:p>
        </w:tc>
      </w:tr>
      <w:tr w:rsidR="003635A3" w:rsidRPr="00B50FF9" w14:paraId="6E03AAB3" w14:textId="77777777" w:rsidTr="007D14C3">
        <w:trPr>
          <w:jc w:val="center"/>
        </w:trPr>
        <w:tc>
          <w:tcPr>
            <w:tcW w:w="4306" w:type="dxa"/>
            <w:gridSpan w:val="3"/>
            <w:tcBorders>
              <w:bottom w:val="single" w:sz="4" w:space="0" w:color="auto"/>
            </w:tcBorders>
            <w:shd w:val="clear" w:color="auto" w:fill="B2A1C7" w:themeFill="accent4" w:themeFillTint="99"/>
          </w:tcPr>
          <w:p w14:paraId="083DB5F7" w14:textId="77777777" w:rsidR="003635A3" w:rsidRPr="00B50FF9" w:rsidRDefault="003635A3" w:rsidP="00EA7242">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427A6F11" w14:textId="77777777" w:rsidR="003635A3" w:rsidRPr="00B50FF9" w:rsidRDefault="003635A3" w:rsidP="00EA7242">
            <w:pPr>
              <w:rPr>
                <w:rFonts w:ascii="Arial" w:hAnsi="Arial" w:cs="Arial"/>
                <w:sz w:val="19"/>
                <w:szCs w:val="19"/>
              </w:rPr>
            </w:pPr>
          </w:p>
        </w:tc>
      </w:tr>
    </w:tbl>
    <w:p w14:paraId="008FF97E" w14:textId="77777777" w:rsidR="003635A3" w:rsidRPr="00FD028A" w:rsidRDefault="003635A3" w:rsidP="00A66794"/>
    <w:sectPr w:rsidR="003635A3"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C7CBF" w14:textId="77777777" w:rsidR="00B1574D" w:rsidRDefault="00B1574D" w:rsidP="009B44B8">
      <w:pPr>
        <w:spacing w:after="0" w:line="240" w:lineRule="auto"/>
      </w:pPr>
      <w:r>
        <w:separator/>
      </w:r>
    </w:p>
  </w:endnote>
  <w:endnote w:type="continuationSeparator" w:id="0">
    <w:p w14:paraId="23AC7BC4" w14:textId="77777777" w:rsidR="00B1574D" w:rsidRDefault="00B1574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7A49F23"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FC0404">
          <w:rPr>
            <w:noProof/>
          </w:rPr>
          <w:t>2</w:t>
        </w:r>
        <w:r>
          <w:fldChar w:fldCharType="end"/>
        </w:r>
      </w:sdtContent>
    </w:sdt>
  </w:p>
  <w:p w14:paraId="129A6C6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145A9D56" w:rsidR="00224E54" w:rsidRPr="00031CA2" w:rsidRDefault="00031CA2" w:rsidP="00031CA2">
    <w:pPr>
      <w:pStyle w:val="Pta"/>
      <w:jc w:val="center"/>
    </w:pPr>
    <w:r>
      <w:rPr>
        <w:i/>
        <w:sz w:val="20"/>
        <w:szCs w:val="20"/>
      </w:rPr>
      <w:t xml:space="preserve">Platnosť: </w:t>
    </w:r>
    <w:del w:id="36" w:author="Zuzana Hušeková" w:date="2018-06-28T11:43:00Z">
      <w:r w:rsidR="00A33734" w:rsidDel="00FC0404">
        <w:rPr>
          <w:i/>
          <w:sz w:val="20"/>
          <w:szCs w:val="20"/>
        </w:rPr>
        <w:delText>06</w:delText>
      </w:r>
    </w:del>
    <w:ins w:id="37" w:author="Zuzana Hušeková" w:date="2018-06-28T11:43:00Z">
      <w:r w:rsidR="00FC0404">
        <w:rPr>
          <w:i/>
          <w:sz w:val="20"/>
          <w:szCs w:val="20"/>
        </w:rPr>
        <w:t>28</w:t>
      </w:r>
    </w:ins>
    <w:r w:rsidR="00DF3171">
      <w:rPr>
        <w:i/>
        <w:sz w:val="20"/>
        <w:szCs w:val="20"/>
      </w:rPr>
      <w:t>.</w:t>
    </w:r>
    <w:del w:id="38" w:author="Zuzana Hušeková" w:date="2018-06-28T11:44:00Z">
      <w:r w:rsidR="00A33734" w:rsidDel="00FC0404">
        <w:rPr>
          <w:i/>
          <w:sz w:val="20"/>
          <w:szCs w:val="20"/>
        </w:rPr>
        <w:delText>11</w:delText>
      </w:r>
    </w:del>
    <w:ins w:id="39" w:author="Zuzana Hušeková" w:date="2018-06-28T11:44:00Z">
      <w:r w:rsidR="00FC0404">
        <w:rPr>
          <w:i/>
          <w:sz w:val="20"/>
          <w:szCs w:val="20"/>
        </w:rPr>
        <w:t>06</w:t>
      </w:r>
    </w:ins>
    <w:r>
      <w:rPr>
        <w:i/>
        <w:sz w:val="20"/>
        <w:szCs w:val="20"/>
      </w:rPr>
      <w:t>.</w:t>
    </w:r>
    <w:r w:rsidR="007D14C3">
      <w:rPr>
        <w:i/>
        <w:sz w:val="20"/>
        <w:szCs w:val="20"/>
      </w:rPr>
      <w:t>201</w:t>
    </w:r>
    <w:del w:id="40" w:author="Zuzana Hušeková" w:date="2018-06-28T11:44:00Z">
      <w:r w:rsidR="007D14C3" w:rsidDel="00FC0404">
        <w:rPr>
          <w:i/>
          <w:sz w:val="20"/>
          <w:szCs w:val="20"/>
        </w:rPr>
        <w:delText>7</w:delText>
      </w:r>
    </w:del>
    <w:ins w:id="41" w:author="Zuzana Hušeková" w:date="2018-06-28T11:44:00Z">
      <w:r w:rsidR="00FC0404">
        <w:rPr>
          <w:i/>
          <w:sz w:val="20"/>
          <w:szCs w:val="20"/>
        </w:rPr>
        <w:t>8</w:t>
      </w:r>
    </w:ins>
    <w:r>
      <w:rPr>
        <w:i/>
        <w:sz w:val="20"/>
        <w:szCs w:val="20"/>
      </w:rPr>
      <w:t xml:space="preserve">, účinnosť: </w:t>
    </w:r>
    <w:del w:id="42" w:author="Zuzana Hušeková" w:date="2018-06-28T11:44:00Z">
      <w:r w:rsidR="00A33734" w:rsidDel="00FC0404">
        <w:rPr>
          <w:i/>
          <w:sz w:val="20"/>
          <w:szCs w:val="20"/>
        </w:rPr>
        <w:delText>06</w:delText>
      </w:r>
    </w:del>
    <w:ins w:id="43" w:author="Zuzana Hušeková" w:date="2018-06-28T11:44:00Z">
      <w:r w:rsidR="00FC0404">
        <w:rPr>
          <w:i/>
          <w:sz w:val="20"/>
          <w:szCs w:val="20"/>
        </w:rPr>
        <w:t>28</w:t>
      </w:r>
    </w:ins>
    <w:r w:rsidR="00DF3171">
      <w:rPr>
        <w:i/>
        <w:sz w:val="20"/>
        <w:szCs w:val="20"/>
      </w:rPr>
      <w:t>.</w:t>
    </w:r>
    <w:del w:id="44" w:author="Zuzana Hušeková" w:date="2018-06-28T11:44:00Z">
      <w:r w:rsidR="00A33734" w:rsidDel="00FC0404">
        <w:rPr>
          <w:i/>
          <w:sz w:val="20"/>
          <w:szCs w:val="20"/>
        </w:rPr>
        <w:delText>11</w:delText>
      </w:r>
    </w:del>
    <w:ins w:id="45" w:author="Zuzana Hušeková" w:date="2018-06-28T11:44:00Z">
      <w:r w:rsidR="00FC0404">
        <w:rPr>
          <w:i/>
          <w:sz w:val="20"/>
          <w:szCs w:val="20"/>
        </w:rPr>
        <w:t>06</w:t>
      </w:r>
    </w:ins>
    <w:r w:rsidR="00DF3171">
      <w:rPr>
        <w:i/>
        <w:sz w:val="20"/>
        <w:szCs w:val="20"/>
      </w:rPr>
      <w:t>.</w:t>
    </w:r>
    <w:r w:rsidR="007D14C3">
      <w:rPr>
        <w:i/>
        <w:sz w:val="20"/>
        <w:szCs w:val="20"/>
      </w:rPr>
      <w:t>201</w:t>
    </w:r>
    <w:del w:id="46" w:author="Zuzana Hušeková" w:date="2018-06-28T11:44:00Z">
      <w:r w:rsidR="007D14C3" w:rsidDel="00FC0404">
        <w:rPr>
          <w:i/>
          <w:sz w:val="20"/>
          <w:szCs w:val="20"/>
        </w:rPr>
        <w:delText>7</w:delText>
      </w:r>
    </w:del>
    <w:ins w:id="47" w:author="Zuzana Hušeková" w:date="2018-06-28T11:44:00Z">
      <w:r w:rsidR="00FC0404">
        <w:rPr>
          <w:i/>
          <w:sz w:val="20"/>
          <w:szCs w:val="20"/>
        </w:rPr>
        <w:t>8</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0539F" w14:textId="77777777" w:rsidR="00B1574D" w:rsidRDefault="00B1574D" w:rsidP="009B44B8">
      <w:pPr>
        <w:spacing w:after="0" w:line="240" w:lineRule="auto"/>
      </w:pPr>
      <w:r>
        <w:separator/>
      </w:r>
    </w:p>
  </w:footnote>
  <w:footnote w:type="continuationSeparator" w:id="0">
    <w:p w14:paraId="6D65E480" w14:textId="77777777" w:rsidR="00B1574D" w:rsidRDefault="00B1574D"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w:t>
      </w:r>
      <w:bookmarkStart w:id="0" w:name="_GoBack"/>
      <w:bookmarkEnd w:id="0"/>
      <w:r w:rsidRPr="0005646C">
        <w:t xml:space="preserve">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6" w14:textId="1BE927CC"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89051E" w:rsidRPr="0089051E">
        <w:t xml:space="preserve"> </w:t>
      </w:r>
      <w:r w:rsidR="0089051E">
        <w:t>V prípade relevantnosti je posúdená tiež oprávnenosť výdavkov, zrealizovaných pred predložením ŽoNFP (oprávnenosť sa posudzuje na základe popisu oprávnených výdavkov v ŽoNFP).</w:t>
      </w:r>
    </w:p>
  </w:footnote>
  <w:footnote w:id="8">
    <w:p w14:paraId="5E750E66" w14:textId="77777777" w:rsidR="00DF3171" w:rsidRDefault="00DF3171" w:rsidP="00DF3171">
      <w:pPr>
        <w:pStyle w:val="Textpoznmkypodiarou"/>
      </w:pPr>
      <w:r>
        <w:rPr>
          <w:rStyle w:val="Odkaznapoznmkupodiarou"/>
        </w:rPr>
        <w:footnoteRef/>
      </w:r>
      <w:r>
        <w:t xml:space="preserve"> Uviesť meno a priezvisko.</w:t>
      </w:r>
    </w:p>
  </w:footnote>
  <w:footnote w:id="9">
    <w:p w14:paraId="7D5ACED4" w14:textId="7777777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1FBDA02A" w14:textId="77777777" w:rsidR="00DF3171" w:rsidRDefault="00DF3171" w:rsidP="00DF3171">
      <w:pPr>
        <w:pStyle w:val="Textpoznmkypodiarou"/>
      </w:pPr>
      <w:r>
        <w:rPr>
          <w:rStyle w:val="Odkaznapoznmkupodiarou"/>
        </w:rPr>
        <w:footnoteRef/>
      </w:r>
      <w:r>
        <w:t xml:space="preserve"> Uviesť meno a priezvisko.</w:t>
      </w:r>
    </w:p>
  </w:footnote>
  <w:footnote w:id="11">
    <w:p w14:paraId="4F19AD70" w14:textId="7C5D0C86" w:rsidR="00664D1C" w:rsidRDefault="00664D1C">
      <w:pPr>
        <w:pStyle w:val="Textpoznmkypodiarou"/>
      </w:pPr>
      <w:r>
        <w:rPr>
          <w:rStyle w:val="Odkaznapoznmkupodiarou"/>
        </w:rPr>
        <w:footnoteRef/>
      </w:r>
      <w:r>
        <w:t xml:space="preserve"> </w:t>
      </w:r>
    </w:p>
  </w:footnote>
  <w:footnote w:id="12">
    <w:p w14:paraId="21856FA2" w14:textId="77777777" w:rsidR="00DF3171" w:rsidRDefault="00DF3171" w:rsidP="00DF3171">
      <w:pPr>
        <w:pStyle w:val="Textpoznmkypodiarou"/>
      </w:pPr>
      <w:r>
        <w:rPr>
          <w:rStyle w:val="Odkaznapoznmkupodiarou"/>
        </w:rPr>
        <w:footnoteRef/>
      </w:r>
      <w:r>
        <w:t xml:space="preserve"> Uviesť meno a priezvisko.</w:t>
      </w:r>
    </w:p>
  </w:footnote>
  <w:footnote w:id="13">
    <w:p w14:paraId="1718598B" w14:textId="77777777" w:rsidR="00DF3171" w:rsidRDefault="00DF3171" w:rsidP="00DF3171">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5">
    <w:p w14:paraId="129A6C78" w14:textId="2D0ABA7D" w:rsidR="004841E3" w:rsidRDefault="004841E3"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 w:id="16">
    <w:p w14:paraId="3A33B399" w14:textId="77777777" w:rsidR="00FC0404" w:rsidRPr="0005646C" w:rsidRDefault="00FC0404" w:rsidP="003635A3">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720D38E8" w14:textId="77777777" w:rsidR="00FC0404" w:rsidRDefault="00FC0404" w:rsidP="00FC0404">
      <w:pPr>
        <w:pStyle w:val="Textpoznmkypodiarou"/>
        <w:jc w:val="both"/>
        <w:rPr>
          <w:ins w:id="2" w:author="Zuzana Hušeková" w:date="2018-06-28T11:43:00Z"/>
        </w:rPr>
      </w:pPr>
      <w:ins w:id="3" w:author="Zuzana Hušeková" w:date="2018-06-28T11:43:00Z">
        <w:r w:rsidRPr="0005646C">
          <w:rPr>
            <w:rStyle w:val="Odkaznapoznmkupodiarou"/>
          </w:rPr>
          <w:footnoteRef/>
        </w:r>
        <w:r w:rsidRPr="0005646C">
          <w:t xml:space="preserve"> </w:t>
        </w:r>
        <w:r>
          <w:t>V prípade, že odborný hodnotiteľ  dospel k  jasnému výsledku posúdenia, vyberie jednu z  možností</w:t>
        </w:r>
      </w:ins>
    </w:p>
    <w:p w14:paraId="004D2062" w14:textId="77777777" w:rsidR="00FC0404" w:rsidRPr="0005646C" w:rsidRDefault="00FC0404" w:rsidP="00FC0404">
      <w:pPr>
        <w:pStyle w:val="Textpoznmkypodiarou"/>
        <w:jc w:val="both"/>
        <w:rPr>
          <w:ins w:id="4" w:author="Zuzana Hušeková" w:date="2018-06-28T11:43:00Z"/>
        </w:rPr>
      </w:pPr>
      <w:ins w:id="5" w:author="Zuzana Hušeková" w:date="2018-06-28T11:43: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18">
    <w:p w14:paraId="2E73B8CA" w14:textId="36F945EC" w:rsidR="00FC0404" w:rsidRPr="0005646C" w:rsidRDefault="00FC0404" w:rsidP="003635A3">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9">
    <w:p w14:paraId="2884FC52" w14:textId="05C5B888" w:rsidR="003635A3" w:rsidRPr="0005646C" w:rsidRDefault="003635A3" w:rsidP="003635A3">
      <w:pPr>
        <w:pStyle w:val="Textpoznmkypodiarou"/>
        <w:jc w:val="both"/>
      </w:pPr>
      <w:r w:rsidRPr="0005646C">
        <w:rPr>
          <w:rStyle w:val="Odkaznapoznmkupodiarou"/>
        </w:rPr>
        <w:footnoteRef/>
      </w:r>
      <w:r w:rsidR="007D14C3">
        <w:t>Uvedené pole s</w:t>
      </w:r>
      <w:r w:rsidR="007D14C3" w:rsidRPr="00A66794">
        <w:t xml:space="preserve">lúži najmä na zaznamenanie </w:t>
      </w:r>
      <w:r w:rsidR="007D14C3">
        <w:t>individuálneho názoru odborného hodnotiteľa na celkovú kvalitu predloženej Žiadosti o NFP.</w:t>
      </w:r>
    </w:p>
  </w:footnote>
  <w:footnote w:id="20">
    <w:p w14:paraId="52B34853" w14:textId="77777777" w:rsidR="003635A3" w:rsidRDefault="003635A3" w:rsidP="003635A3">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44693C8"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129A6C61" w14:textId="21C3E27F" w:rsidR="007E7961" w:rsidRDefault="007E7961" w:rsidP="00A66794">
    <w:pPr>
      <w:pStyle w:val="Hlavika"/>
      <w:jc w:val="right"/>
    </w:pPr>
  </w:p>
  <w:p w14:paraId="129A6C6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26699"/>
    <w:rsid w:val="0024799D"/>
    <w:rsid w:val="00285341"/>
    <w:rsid w:val="002B480E"/>
    <w:rsid w:val="002B60FE"/>
    <w:rsid w:val="002C04D6"/>
    <w:rsid w:val="002C2724"/>
    <w:rsid w:val="002E3020"/>
    <w:rsid w:val="003377A7"/>
    <w:rsid w:val="003413E7"/>
    <w:rsid w:val="003635A3"/>
    <w:rsid w:val="00375C44"/>
    <w:rsid w:val="0039576A"/>
    <w:rsid w:val="003A5C6F"/>
    <w:rsid w:val="003B18B0"/>
    <w:rsid w:val="003C141E"/>
    <w:rsid w:val="004072C4"/>
    <w:rsid w:val="00440BE5"/>
    <w:rsid w:val="00482209"/>
    <w:rsid w:val="004841E3"/>
    <w:rsid w:val="004D176E"/>
    <w:rsid w:val="00517659"/>
    <w:rsid w:val="00566ADB"/>
    <w:rsid w:val="00576E70"/>
    <w:rsid w:val="00597067"/>
    <w:rsid w:val="005B1E08"/>
    <w:rsid w:val="005C7F16"/>
    <w:rsid w:val="005D16C2"/>
    <w:rsid w:val="005E666C"/>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921D0"/>
    <w:rsid w:val="007D14C3"/>
    <w:rsid w:val="007E30EF"/>
    <w:rsid w:val="007E7961"/>
    <w:rsid w:val="00814754"/>
    <w:rsid w:val="0083042E"/>
    <w:rsid w:val="0084329B"/>
    <w:rsid w:val="00860CE0"/>
    <w:rsid w:val="00871231"/>
    <w:rsid w:val="0089051E"/>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33734"/>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1574D"/>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0404"/>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D104ED" w:rsidRDefault="003A57A7" w:rsidP="003A57A7">
          <w:pPr>
            <w:pStyle w:val="C8F9EABCC1F24258B73CDF1C144E5D31"/>
          </w:pPr>
          <w:r w:rsidRPr="00407CEC">
            <w:rPr>
              <w:rStyle w:val="Zstupntext"/>
            </w:rPr>
            <w:t>Vyberte položku.</w:t>
          </w:r>
        </w:p>
      </w:docPartBody>
    </w:docPart>
    <w:docPart>
      <w:docPartPr>
        <w:name w:val="74992BC2046E4F97B0F3680162786267"/>
        <w:category>
          <w:name w:val="Všeobecné"/>
          <w:gallery w:val="placeholder"/>
        </w:category>
        <w:types>
          <w:type w:val="bbPlcHdr"/>
        </w:types>
        <w:behaviors>
          <w:behavior w:val="content"/>
        </w:behaviors>
        <w:guid w:val="{3E8A8065-3934-4CBC-B572-20D3E0E2D0B8}"/>
      </w:docPartPr>
      <w:docPartBody>
        <w:p w:rsidR="00000000" w:rsidRDefault="001D3DD0" w:rsidP="001D3DD0">
          <w:pPr>
            <w:pStyle w:val="74992BC2046E4F97B0F3680162786267"/>
          </w:pPr>
          <w:r w:rsidRPr="0037278C">
            <w:rPr>
              <w:rStyle w:val="Zstupntext"/>
            </w:rPr>
            <w:t>Vyberte položku.</w:t>
          </w:r>
        </w:p>
      </w:docPartBody>
    </w:docPart>
    <w:docPart>
      <w:docPartPr>
        <w:name w:val="D582604CA79A4A618EE5D8CB6A1DABDF"/>
        <w:category>
          <w:name w:val="Všeobecné"/>
          <w:gallery w:val="placeholder"/>
        </w:category>
        <w:types>
          <w:type w:val="bbPlcHdr"/>
        </w:types>
        <w:behaviors>
          <w:behavior w:val="content"/>
        </w:behaviors>
        <w:guid w:val="{28C28C60-4007-414D-B955-2D1948B61F8D}"/>
      </w:docPartPr>
      <w:docPartBody>
        <w:p w:rsidR="00000000" w:rsidRDefault="001D3DD0" w:rsidP="001D3DD0">
          <w:pPr>
            <w:pStyle w:val="D582604CA79A4A618EE5D8CB6A1DABDF"/>
          </w:pPr>
          <w:r w:rsidRPr="0037278C">
            <w:rPr>
              <w:rStyle w:val="Zstupntext"/>
            </w:rPr>
            <w:t>Vyberte položku.</w:t>
          </w:r>
        </w:p>
      </w:docPartBody>
    </w:docPart>
    <w:docPart>
      <w:docPartPr>
        <w:name w:val="7CCC473B3A9B414889AF9C1D691E5810"/>
        <w:category>
          <w:name w:val="Všeobecné"/>
          <w:gallery w:val="placeholder"/>
        </w:category>
        <w:types>
          <w:type w:val="bbPlcHdr"/>
        </w:types>
        <w:behaviors>
          <w:behavior w:val="content"/>
        </w:behaviors>
        <w:guid w:val="{D9BDEEFA-3CA5-4509-930E-F61E4DA68FC0}"/>
      </w:docPartPr>
      <w:docPartBody>
        <w:p w:rsidR="00000000" w:rsidRDefault="001D3DD0" w:rsidP="001D3DD0">
          <w:pPr>
            <w:pStyle w:val="7CCC473B3A9B414889AF9C1D691E5810"/>
          </w:pPr>
          <w:r w:rsidRPr="0037278C">
            <w:rPr>
              <w:rStyle w:val="Zstupntext"/>
            </w:rPr>
            <w:t>Vyberte položku.</w:t>
          </w:r>
        </w:p>
      </w:docPartBody>
    </w:docPart>
    <w:docPart>
      <w:docPartPr>
        <w:name w:val="69BECC8BDA9A4F44BF2474292C01C821"/>
        <w:category>
          <w:name w:val="Všeobecné"/>
          <w:gallery w:val="placeholder"/>
        </w:category>
        <w:types>
          <w:type w:val="bbPlcHdr"/>
        </w:types>
        <w:behaviors>
          <w:behavior w:val="content"/>
        </w:behaviors>
        <w:guid w:val="{3D72E228-619E-453B-BDAE-785C47CEC02C}"/>
      </w:docPartPr>
      <w:docPartBody>
        <w:p w:rsidR="00000000" w:rsidRDefault="001D3DD0" w:rsidP="001D3DD0">
          <w:pPr>
            <w:pStyle w:val="69BECC8BDA9A4F44BF2474292C01C821"/>
          </w:pPr>
          <w:r w:rsidRPr="0037278C">
            <w:rPr>
              <w:rStyle w:val="Zstupntext"/>
            </w:rPr>
            <w:t>Vyberte položku.</w:t>
          </w:r>
        </w:p>
      </w:docPartBody>
    </w:docPart>
    <w:docPart>
      <w:docPartPr>
        <w:name w:val="93A5707D34A54452AC8ECDCCB984BB56"/>
        <w:category>
          <w:name w:val="Všeobecné"/>
          <w:gallery w:val="placeholder"/>
        </w:category>
        <w:types>
          <w:type w:val="bbPlcHdr"/>
        </w:types>
        <w:behaviors>
          <w:behavior w:val="content"/>
        </w:behaviors>
        <w:guid w:val="{86AFB7A7-2FFD-4DAA-965D-7B601D086B5C}"/>
      </w:docPartPr>
      <w:docPartBody>
        <w:p w:rsidR="00000000" w:rsidRDefault="001D3DD0" w:rsidP="001D3DD0">
          <w:pPr>
            <w:pStyle w:val="93A5707D34A54452AC8ECDCCB984BB56"/>
          </w:pPr>
          <w:r w:rsidRPr="0037278C">
            <w:rPr>
              <w:rStyle w:val="Zstupntext"/>
            </w:rPr>
            <w:t>Vyberte položku.</w:t>
          </w:r>
        </w:p>
      </w:docPartBody>
    </w:docPart>
    <w:docPart>
      <w:docPartPr>
        <w:name w:val="809B109588C4471DB1740CBB35B62260"/>
        <w:category>
          <w:name w:val="Všeobecné"/>
          <w:gallery w:val="placeholder"/>
        </w:category>
        <w:types>
          <w:type w:val="bbPlcHdr"/>
        </w:types>
        <w:behaviors>
          <w:behavior w:val="content"/>
        </w:behaviors>
        <w:guid w:val="{905F6CBF-2700-4144-B4CF-6DA2541F1BD7}"/>
      </w:docPartPr>
      <w:docPartBody>
        <w:p w:rsidR="00000000" w:rsidRDefault="001D3DD0" w:rsidP="001D3DD0">
          <w:pPr>
            <w:pStyle w:val="809B109588C4471DB1740CBB35B62260"/>
          </w:pPr>
          <w:r w:rsidRPr="0037278C">
            <w:rPr>
              <w:rStyle w:val="Zstupntext"/>
            </w:rPr>
            <w:t>Vyberte položku.</w:t>
          </w:r>
        </w:p>
      </w:docPartBody>
    </w:docPart>
    <w:docPart>
      <w:docPartPr>
        <w:name w:val="A63309BB89B44A198E7AAA0C92E9F49F"/>
        <w:category>
          <w:name w:val="Všeobecné"/>
          <w:gallery w:val="placeholder"/>
        </w:category>
        <w:types>
          <w:type w:val="bbPlcHdr"/>
        </w:types>
        <w:behaviors>
          <w:behavior w:val="content"/>
        </w:behaviors>
        <w:guid w:val="{7F6E6DB1-3EE1-42D1-BE23-8E1F734AFFD9}"/>
      </w:docPartPr>
      <w:docPartBody>
        <w:p w:rsidR="00000000" w:rsidRDefault="001D3DD0" w:rsidP="001D3DD0">
          <w:pPr>
            <w:pStyle w:val="A63309BB89B44A198E7AAA0C92E9F49F"/>
          </w:pPr>
          <w:r w:rsidRPr="0037278C">
            <w:rPr>
              <w:rStyle w:val="Zstupntext"/>
            </w:rPr>
            <w:t>Vyberte položku.</w:t>
          </w:r>
        </w:p>
      </w:docPartBody>
    </w:docPart>
    <w:docPart>
      <w:docPartPr>
        <w:name w:val="5097B2A3398B4C7CB146724F0E8238CB"/>
        <w:category>
          <w:name w:val="Všeobecné"/>
          <w:gallery w:val="placeholder"/>
        </w:category>
        <w:types>
          <w:type w:val="bbPlcHdr"/>
        </w:types>
        <w:behaviors>
          <w:behavior w:val="content"/>
        </w:behaviors>
        <w:guid w:val="{01225779-ADEC-4D12-BB8F-7F5B01F2433A}"/>
      </w:docPartPr>
      <w:docPartBody>
        <w:p w:rsidR="00000000" w:rsidRDefault="001D3DD0" w:rsidP="001D3DD0">
          <w:pPr>
            <w:pStyle w:val="5097B2A3398B4C7CB146724F0E8238CB"/>
          </w:pPr>
          <w:r w:rsidRPr="0037278C">
            <w:rPr>
              <w:rStyle w:val="Zstupntext"/>
            </w:rPr>
            <w:t>Vyberte položku.</w:t>
          </w:r>
        </w:p>
      </w:docPartBody>
    </w:docPart>
    <w:docPart>
      <w:docPartPr>
        <w:name w:val="EB0390421C814D16B5D903A26DEB91FE"/>
        <w:category>
          <w:name w:val="Všeobecné"/>
          <w:gallery w:val="placeholder"/>
        </w:category>
        <w:types>
          <w:type w:val="bbPlcHdr"/>
        </w:types>
        <w:behaviors>
          <w:behavior w:val="content"/>
        </w:behaviors>
        <w:guid w:val="{A2C4F3B3-C155-42CB-9B99-7B6CA4294DC2}"/>
      </w:docPartPr>
      <w:docPartBody>
        <w:p w:rsidR="00000000" w:rsidRDefault="001D3DD0" w:rsidP="001D3DD0">
          <w:pPr>
            <w:pStyle w:val="EB0390421C814D16B5D903A26DEB91FE"/>
          </w:pPr>
          <w:r w:rsidRPr="0037278C">
            <w:rPr>
              <w:rStyle w:val="Zstupntext"/>
            </w:rPr>
            <w:t>Vyberte položku.</w:t>
          </w:r>
        </w:p>
      </w:docPartBody>
    </w:docPart>
    <w:docPart>
      <w:docPartPr>
        <w:name w:val="C385F199DA0D40B78D62182C37B50716"/>
        <w:category>
          <w:name w:val="Všeobecné"/>
          <w:gallery w:val="placeholder"/>
        </w:category>
        <w:types>
          <w:type w:val="bbPlcHdr"/>
        </w:types>
        <w:behaviors>
          <w:behavior w:val="content"/>
        </w:behaviors>
        <w:guid w:val="{AE1EE7F2-6083-4836-8F48-86B3421C4F91}"/>
      </w:docPartPr>
      <w:docPartBody>
        <w:p w:rsidR="00000000" w:rsidRDefault="001D3DD0" w:rsidP="001D3DD0">
          <w:pPr>
            <w:pStyle w:val="C385F199DA0D40B78D62182C37B50716"/>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1D3DD0"/>
    <w:rsid w:val="00280637"/>
    <w:rsid w:val="002B474A"/>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6D2B9D"/>
    <w:rsid w:val="00706594"/>
    <w:rsid w:val="007139CA"/>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104ED"/>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D3DD0"/>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 w:type="paragraph" w:customStyle="1" w:styleId="3955FE1A8F0C41E59423C1A7E339A8FB">
    <w:name w:val="3955FE1A8F0C41E59423C1A7E339A8FB"/>
    <w:rsid w:val="002B474A"/>
    <w:pPr>
      <w:spacing w:after="160" w:line="259" w:lineRule="auto"/>
    </w:pPr>
  </w:style>
  <w:style w:type="paragraph" w:customStyle="1" w:styleId="05F1A61533DB40EAB07E08EA9CA1B735">
    <w:name w:val="05F1A61533DB40EAB07E08EA9CA1B735"/>
    <w:rsid w:val="002B474A"/>
    <w:pPr>
      <w:spacing w:after="160" w:line="259" w:lineRule="auto"/>
    </w:pPr>
  </w:style>
  <w:style w:type="paragraph" w:customStyle="1" w:styleId="E26B4659C9F24251ADF96127CED612A1">
    <w:name w:val="E26B4659C9F24251ADF96127CED612A1"/>
    <w:rsid w:val="002B474A"/>
    <w:pPr>
      <w:spacing w:after="160" w:line="259" w:lineRule="auto"/>
    </w:pPr>
  </w:style>
  <w:style w:type="paragraph" w:customStyle="1" w:styleId="2FE2845596024075B9617969427EC39D">
    <w:name w:val="2FE2845596024075B9617969427EC39D"/>
    <w:rsid w:val="002B474A"/>
    <w:pPr>
      <w:spacing w:after="160" w:line="259" w:lineRule="auto"/>
    </w:pPr>
  </w:style>
  <w:style w:type="paragraph" w:customStyle="1" w:styleId="ECF73984F0454F73A22E2838C42FCA56">
    <w:name w:val="ECF73984F0454F73A22E2838C42FCA56"/>
    <w:rsid w:val="002B474A"/>
    <w:pPr>
      <w:spacing w:after="160" w:line="259" w:lineRule="auto"/>
    </w:pPr>
  </w:style>
  <w:style w:type="paragraph" w:customStyle="1" w:styleId="08DCA3F6C2354B06B2A95F5873040E04">
    <w:name w:val="08DCA3F6C2354B06B2A95F5873040E04"/>
    <w:rsid w:val="002B474A"/>
    <w:pPr>
      <w:spacing w:after="160" w:line="259" w:lineRule="auto"/>
    </w:pPr>
  </w:style>
  <w:style w:type="paragraph" w:customStyle="1" w:styleId="972197B5C1BE435BAC71EB564FA5C641">
    <w:name w:val="972197B5C1BE435BAC71EB564FA5C641"/>
    <w:rsid w:val="002B474A"/>
    <w:pPr>
      <w:spacing w:after="160" w:line="259" w:lineRule="auto"/>
    </w:pPr>
  </w:style>
  <w:style w:type="paragraph" w:customStyle="1" w:styleId="9BB469F9AED7422B95FCD6BEB11E13A0">
    <w:name w:val="9BB469F9AED7422B95FCD6BEB11E13A0"/>
    <w:rsid w:val="002B474A"/>
    <w:pPr>
      <w:spacing w:after="160" w:line="259" w:lineRule="auto"/>
    </w:pPr>
  </w:style>
  <w:style w:type="paragraph" w:customStyle="1" w:styleId="F0DAAEDCDC6B4752A5C6BD6FB5311DD4">
    <w:name w:val="F0DAAEDCDC6B4752A5C6BD6FB5311DD4"/>
    <w:rsid w:val="002B474A"/>
    <w:pPr>
      <w:spacing w:after="160" w:line="259" w:lineRule="auto"/>
    </w:pPr>
  </w:style>
  <w:style w:type="paragraph" w:customStyle="1" w:styleId="32F65AA28CD54367A9B633D4E0EE4AB1">
    <w:name w:val="32F65AA28CD54367A9B633D4E0EE4AB1"/>
    <w:rsid w:val="002B474A"/>
    <w:pPr>
      <w:spacing w:after="160" w:line="259" w:lineRule="auto"/>
    </w:pPr>
  </w:style>
  <w:style w:type="paragraph" w:customStyle="1" w:styleId="005EC691EA7C442882344B15D0E80EE2">
    <w:name w:val="005EC691EA7C442882344B15D0E80EE2"/>
    <w:rsid w:val="002B474A"/>
    <w:pPr>
      <w:spacing w:after="160" w:line="259" w:lineRule="auto"/>
    </w:pPr>
  </w:style>
  <w:style w:type="paragraph" w:customStyle="1" w:styleId="6B123ED2C9194A838020B68004A3E2FB">
    <w:name w:val="6B123ED2C9194A838020B68004A3E2FB"/>
    <w:rsid w:val="002B474A"/>
    <w:pPr>
      <w:spacing w:after="160" w:line="259" w:lineRule="auto"/>
    </w:pPr>
  </w:style>
  <w:style w:type="paragraph" w:customStyle="1" w:styleId="01FC9BAFC91145AFB61B4942DDC75138">
    <w:name w:val="01FC9BAFC91145AFB61B4942DDC75138"/>
    <w:rsid w:val="001D3DD0"/>
    <w:pPr>
      <w:spacing w:after="160" w:line="259" w:lineRule="auto"/>
    </w:pPr>
  </w:style>
  <w:style w:type="paragraph" w:customStyle="1" w:styleId="74992BC2046E4F97B0F3680162786267">
    <w:name w:val="74992BC2046E4F97B0F3680162786267"/>
    <w:rsid w:val="001D3DD0"/>
    <w:pPr>
      <w:spacing w:after="160" w:line="259" w:lineRule="auto"/>
    </w:pPr>
  </w:style>
  <w:style w:type="paragraph" w:customStyle="1" w:styleId="D582604CA79A4A618EE5D8CB6A1DABDF">
    <w:name w:val="D582604CA79A4A618EE5D8CB6A1DABDF"/>
    <w:rsid w:val="001D3DD0"/>
    <w:pPr>
      <w:spacing w:after="160" w:line="259" w:lineRule="auto"/>
    </w:pPr>
  </w:style>
  <w:style w:type="paragraph" w:customStyle="1" w:styleId="7CCC473B3A9B414889AF9C1D691E5810">
    <w:name w:val="7CCC473B3A9B414889AF9C1D691E5810"/>
    <w:rsid w:val="001D3DD0"/>
    <w:pPr>
      <w:spacing w:after="160" w:line="259" w:lineRule="auto"/>
    </w:pPr>
  </w:style>
  <w:style w:type="paragraph" w:customStyle="1" w:styleId="69BECC8BDA9A4F44BF2474292C01C821">
    <w:name w:val="69BECC8BDA9A4F44BF2474292C01C821"/>
    <w:rsid w:val="001D3DD0"/>
    <w:pPr>
      <w:spacing w:after="160" w:line="259" w:lineRule="auto"/>
    </w:pPr>
  </w:style>
  <w:style w:type="paragraph" w:customStyle="1" w:styleId="93A5707D34A54452AC8ECDCCB984BB56">
    <w:name w:val="93A5707D34A54452AC8ECDCCB984BB56"/>
    <w:rsid w:val="001D3DD0"/>
    <w:pPr>
      <w:spacing w:after="160" w:line="259" w:lineRule="auto"/>
    </w:pPr>
  </w:style>
  <w:style w:type="paragraph" w:customStyle="1" w:styleId="809B109588C4471DB1740CBB35B62260">
    <w:name w:val="809B109588C4471DB1740CBB35B62260"/>
    <w:rsid w:val="001D3DD0"/>
    <w:pPr>
      <w:spacing w:after="160" w:line="259" w:lineRule="auto"/>
    </w:pPr>
  </w:style>
  <w:style w:type="paragraph" w:customStyle="1" w:styleId="A63309BB89B44A198E7AAA0C92E9F49F">
    <w:name w:val="A63309BB89B44A198E7AAA0C92E9F49F"/>
    <w:rsid w:val="001D3DD0"/>
    <w:pPr>
      <w:spacing w:after="160" w:line="259" w:lineRule="auto"/>
    </w:pPr>
  </w:style>
  <w:style w:type="paragraph" w:customStyle="1" w:styleId="5097B2A3398B4C7CB146724F0E8238CB">
    <w:name w:val="5097B2A3398B4C7CB146724F0E8238CB"/>
    <w:rsid w:val="001D3DD0"/>
    <w:pPr>
      <w:spacing w:after="160" w:line="259" w:lineRule="auto"/>
    </w:pPr>
  </w:style>
  <w:style w:type="paragraph" w:customStyle="1" w:styleId="EB0390421C814D16B5D903A26DEB91FE">
    <w:name w:val="EB0390421C814D16B5D903A26DEB91FE"/>
    <w:rsid w:val="001D3DD0"/>
    <w:pPr>
      <w:spacing w:after="160" w:line="259" w:lineRule="auto"/>
    </w:pPr>
  </w:style>
  <w:style w:type="paragraph" w:customStyle="1" w:styleId="C385F199DA0D40B78D62182C37B50716">
    <w:name w:val="C385F199DA0D40B78D62182C37B50716"/>
    <w:rsid w:val="001D3DD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2.xml><?xml version="1.0" encoding="utf-8"?>
<ds:datastoreItem xmlns:ds="http://schemas.openxmlformats.org/officeDocument/2006/customXml" ds:itemID="{E0E969D8-C90C-4B42-B785-6D2F12686860}">
  <ds:schemaRefs>
    <ds:schemaRef ds:uri="http://schemas.microsoft.com/office/infopath/2007/PartnerControls"/>
    <ds:schemaRef ds:uri="http://purl.org/dc/dcmitype/"/>
    <ds:schemaRef ds:uri="http://schemas.microsoft.com/office/2006/documentManagement/types"/>
    <ds:schemaRef ds:uri="http://purl.org/dc/elements/1.1/"/>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9A903E2-1000-4194-8397-B6C6DEB5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65AB957-FFBE-497C-8856-C8E6AEE17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649</Words>
  <Characters>3702</Characters>
  <Application>Microsoft Office Word</Application>
  <DocSecurity>0</DocSecurity>
  <Lines>30</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Zuzana Hušeková</cp:lastModifiedBy>
  <cp:revision>26</cp:revision>
  <cp:lastPrinted>2015-03-19T16:14:00Z</cp:lastPrinted>
  <dcterms:created xsi:type="dcterms:W3CDTF">2015-03-26T08:31:00Z</dcterms:created>
  <dcterms:modified xsi:type="dcterms:W3CDTF">2018-06-28T09:44:00Z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